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FA8AB" w14:textId="2CB4DFD9" w:rsidR="005404F0" w:rsidRPr="005404F0" w:rsidRDefault="005404F0" w:rsidP="005D5D13">
      <w:pPr>
        <w:jc w:val="right"/>
        <w:rPr>
          <w:rFonts w:ascii="Times New Roman" w:hAnsi="Times New Roman" w:cs="Times New Roman"/>
        </w:rPr>
      </w:pPr>
      <w:r w:rsidRPr="005404F0">
        <w:rPr>
          <w:rFonts w:ascii="Times New Roman" w:hAnsi="Times New Roman" w:cs="Times New Roman"/>
        </w:rPr>
        <w:t>EELNÕU</w:t>
      </w:r>
    </w:p>
    <w:p w14:paraId="363F6311" w14:textId="76975E61" w:rsidR="005404F0" w:rsidRDefault="00D666C5" w:rsidP="001A0111">
      <w:pPr>
        <w:jc w:val="right"/>
        <w:rPr>
          <w:rFonts w:ascii="Times New Roman" w:hAnsi="Times New Roman" w:cs="Times New Roman"/>
        </w:rPr>
      </w:pPr>
      <w:r>
        <w:rPr>
          <w:rFonts w:ascii="Times New Roman" w:hAnsi="Times New Roman" w:cs="Times New Roman"/>
        </w:rPr>
        <w:t>2</w:t>
      </w:r>
      <w:r w:rsidR="005119DF">
        <w:rPr>
          <w:rFonts w:ascii="Times New Roman" w:hAnsi="Times New Roman" w:cs="Times New Roman"/>
        </w:rPr>
        <w:t>4</w:t>
      </w:r>
      <w:r w:rsidR="005404F0" w:rsidRPr="00ED38B4">
        <w:rPr>
          <w:rFonts w:ascii="Times New Roman" w:hAnsi="Times New Roman" w:cs="Times New Roman"/>
        </w:rPr>
        <w:t>.0</w:t>
      </w:r>
      <w:r w:rsidR="009D5261">
        <w:rPr>
          <w:rFonts w:ascii="Times New Roman" w:hAnsi="Times New Roman" w:cs="Times New Roman"/>
        </w:rPr>
        <w:t>9</w:t>
      </w:r>
      <w:r w:rsidR="005404F0" w:rsidRPr="00ED38B4">
        <w:rPr>
          <w:rFonts w:ascii="Times New Roman" w:hAnsi="Times New Roman" w:cs="Times New Roman"/>
        </w:rPr>
        <w:t>.2025</w:t>
      </w:r>
    </w:p>
    <w:p w14:paraId="2F5E3B64" w14:textId="77777777" w:rsidR="00BC02CA" w:rsidRPr="005404F0" w:rsidRDefault="00BC02CA" w:rsidP="001A0111">
      <w:pPr>
        <w:jc w:val="right"/>
        <w:rPr>
          <w:rFonts w:ascii="Times New Roman" w:hAnsi="Times New Roman" w:cs="Times New Roman"/>
        </w:rPr>
      </w:pPr>
    </w:p>
    <w:p w14:paraId="662C2ABA" w14:textId="61BE62C7" w:rsidR="005404F0" w:rsidRDefault="005404F0" w:rsidP="001A0111">
      <w:pPr>
        <w:jc w:val="center"/>
        <w:rPr>
          <w:rFonts w:ascii="Times New Roman" w:hAnsi="Times New Roman" w:cs="Times New Roman"/>
          <w:b/>
          <w:bCs/>
          <w:sz w:val="32"/>
          <w:szCs w:val="32"/>
        </w:rPr>
      </w:pPr>
      <w:commentRangeStart w:id="0"/>
      <w:r w:rsidRPr="1B90D820">
        <w:rPr>
          <w:rFonts w:ascii="Times New Roman" w:hAnsi="Times New Roman" w:cs="Times New Roman"/>
          <w:b/>
          <w:bCs/>
          <w:sz w:val="32"/>
          <w:szCs w:val="32"/>
        </w:rPr>
        <w:t>Tarbijakaitseseaduse</w:t>
      </w:r>
      <w:r w:rsidR="00711180" w:rsidRPr="1B90D820">
        <w:rPr>
          <w:rFonts w:ascii="Times New Roman" w:hAnsi="Times New Roman" w:cs="Times New Roman"/>
          <w:b/>
          <w:bCs/>
          <w:sz w:val="32"/>
          <w:szCs w:val="32"/>
        </w:rPr>
        <w:t xml:space="preserve"> ja lõhkematerjaliseaduse</w:t>
      </w:r>
      <w:r w:rsidRPr="1B90D820">
        <w:rPr>
          <w:rFonts w:ascii="Times New Roman" w:hAnsi="Times New Roman" w:cs="Times New Roman"/>
          <w:b/>
          <w:bCs/>
          <w:sz w:val="32"/>
          <w:szCs w:val="32"/>
        </w:rPr>
        <w:t xml:space="preserve"> muutmise seadus</w:t>
      </w:r>
      <w:commentRangeEnd w:id="0"/>
      <w:r>
        <w:commentReference w:id="0"/>
      </w:r>
    </w:p>
    <w:p w14:paraId="125813D3" w14:textId="77777777" w:rsidR="005404F0" w:rsidRPr="00250A35" w:rsidRDefault="005404F0" w:rsidP="001A0111">
      <w:pPr>
        <w:jc w:val="both"/>
        <w:rPr>
          <w:rFonts w:ascii="Times New Roman" w:hAnsi="Times New Roman" w:cs="Times New Roman"/>
          <w:b/>
          <w:bCs/>
        </w:rPr>
      </w:pPr>
    </w:p>
    <w:p w14:paraId="62382634" w14:textId="7703B35A" w:rsidR="00F531D9" w:rsidRDefault="00F531D9" w:rsidP="001A0111">
      <w:pPr>
        <w:jc w:val="both"/>
        <w:rPr>
          <w:rFonts w:ascii="Times New Roman" w:hAnsi="Times New Roman" w:cs="Times New Roman"/>
        </w:rPr>
      </w:pPr>
      <w:r w:rsidRPr="00F85BE1">
        <w:rPr>
          <w:rFonts w:ascii="Times New Roman" w:hAnsi="Times New Roman" w:cs="Times New Roman"/>
          <w:b/>
          <w:bCs/>
        </w:rPr>
        <w:t>§ 1</w:t>
      </w:r>
      <w:r w:rsidR="00CE5D9F">
        <w:rPr>
          <w:rFonts w:ascii="Times New Roman" w:hAnsi="Times New Roman" w:cs="Times New Roman"/>
          <w:b/>
          <w:bCs/>
        </w:rPr>
        <w:t>.</w:t>
      </w:r>
      <w:r w:rsidRPr="00F85BE1">
        <w:rPr>
          <w:rFonts w:ascii="Times New Roman" w:hAnsi="Times New Roman" w:cs="Times New Roman"/>
          <w:b/>
          <w:bCs/>
        </w:rPr>
        <w:t xml:space="preserve"> Tarbijakaitseseaduse muutmine</w:t>
      </w:r>
    </w:p>
    <w:p w14:paraId="5AC0D748" w14:textId="77777777" w:rsidR="00F531D9" w:rsidRDefault="00F531D9" w:rsidP="001A0111">
      <w:pPr>
        <w:jc w:val="both"/>
        <w:rPr>
          <w:rFonts w:ascii="Times New Roman" w:hAnsi="Times New Roman" w:cs="Times New Roman"/>
        </w:rPr>
      </w:pPr>
    </w:p>
    <w:p w14:paraId="29C76A2D" w14:textId="639809E7" w:rsidR="005404F0" w:rsidRDefault="005404F0" w:rsidP="001A0111">
      <w:pPr>
        <w:jc w:val="both"/>
        <w:rPr>
          <w:rFonts w:ascii="Times New Roman" w:hAnsi="Times New Roman" w:cs="Times New Roman"/>
        </w:rPr>
      </w:pPr>
      <w:r>
        <w:rPr>
          <w:rFonts w:ascii="Times New Roman" w:hAnsi="Times New Roman" w:cs="Times New Roman"/>
        </w:rPr>
        <w:t>Tarbijakaitseseaduses tehakse järgmised muudatused:</w:t>
      </w:r>
    </w:p>
    <w:p w14:paraId="13E3274A" w14:textId="77777777" w:rsidR="00403E6D" w:rsidRDefault="00403E6D" w:rsidP="00403E6D">
      <w:pPr>
        <w:jc w:val="both"/>
        <w:rPr>
          <w:rFonts w:ascii="Times New Roman" w:hAnsi="Times New Roman" w:cs="Times New Roman"/>
        </w:rPr>
      </w:pPr>
    </w:p>
    <w:p w14:paraId="23016963" w14:textId="048322B7" w:rsidR="005404F0" w:rsidRPr="00B97ACF" w:rsidRDefault="00403E6D" w:rsidP="003D6885">
      <w:pPr>
        <w:jc w:val="both"/>
        <w:rPr>
          <w:rFonts w:ascii="Times New Roman" w:hAnsi="Times New Roman" w:cs="Times New Roman"/>
        </w:rPr>
      </w:pPr>
      <w:r w:rsidRPr="003D6885">
        <w:rPr>
          <w:rFonts w:ascii="Times New Roman" w:hAnsi="Times New Roman" w:cs="Times New Roman"/>
          <w:b/>
          <w:bCs/>
        </w:rPr>
        <w:t>1)</w:t>
      </w:r>
      <w:r>
        <w:rPr>
          <w:rFonts w:ascii="Times New Roman" w:hAnsi="Times New Roman" w:cs="Times New Roman"/>
        </w:rPr>
        <w:t xml:space="preserve"> </w:t>
      </w:r>
      <w:r w:rsidR="005404F0" w:rsidRPr="00B97ACF">
        <w:rPr>
          <w:rFonts w:ascii="Times New Roman" w:hAnsi="Times New Roman" w:cs="Times New Roman"/>
        </w:rPr>
        <w:t xml:space="preserve">paragrahvi 2 lõiget 1 täiendatakse punktidega </w:t>
      </w:r>
      <w:r w:rsidR="00487FAD" w:rsidRPr="00B97ACF">
        <w:rPr>
          <w:rFonts w:ascii="Times New Roman" w:hAnsi="Times New Roman" w:cs="Times New Roman"/>
        </w:rPr>
        <w:t>9</w:t>
      </w:r>
      <w:r w:rsidR="00C7487C" w:rsidRPr="00B97ACF">
        <w:rPr>
          <w:rFonts w:ascii="Times New Roman" w:hAnsi="Times New Roman" w:cs="Times New Roman"/>
        </w:rPr>
        <w:t>–</w:t>
      </w:r>
      <w:r w:rsidR="00487FAD" w:rsidRPr="00B97ACF">
        <w:rPr>
          <w:rFonts w:ascii="Times New Roman" w:hAnsi="Times New Roman" w:cs="Times New Roman"/>
        </w:rPr>
        <w:t>15</w:t>
      </w:r>
      <w:r w:rsidR="005404F0" w:rsidRPr="00B97ACF">
        <w:rPr>
          <w:rFonts w:ascii="Times New Roman" w:hAnsi="Times New Roman" w:cs="Times New Roman"/>
        </w:rPr>
        <w:t xml:space="preserve"> järgmises sõnastuses:</w:t>
      </w:r>
    </w:p>
    <w:p w14:paraId="5363C3CC" w14:textId="4D007DA7" w:rsidR="005404F0" w:rsidRDefault="00C7218C" w:rsidP="00B97ACF">
      <w:pPr>
        <w:jc w:val="both"/>
        <w:rPr>
          <w:rFonts w:ascii="Times New Roman" w:hAnsi="Times New Roman" w:cs="Times New Roman"/>
        </w:rPr>
      </w:pPr>
      <w:r>
        <w:rPr>
          <w:rFonts w:ascii="Times New Roman" w:hAnsi="Times New Roman" w:cs="Times New Roman"/>
        </w:rPr>
        <w:t>„</w:t>
      </w:r>
      <w:r w:rsidR="005404F0">
        <w:rPr>
          <w:rFonts w:ascii="Times New Roman" w:hAnsi="Times New Roman" w:cs="Times New Roman"/>
        </w:rPr>
        <w:t>9) keskkonnaväide –</w:t>
      </w:r>
      <w:r w:rsidR="0073107C">
        <w:rPr>
          <w:rFonts w:ascii="Times New Roman" w:hAnsi="Times New Roman" w:cs="Times New Roman"/>
        </w:rPr>
        <w:t xml:space="preserve"> </w:t>
      </w:r>
      <w:r w:rsidR="00CA6CFC" w:rsidRPr="00CA6CFC">
        <w:rPr>
          <w:rFonts w:ascii="Times New Roman" w:hAnsi="Times New Roman" w:cs="Times New Roman"/>
        </w:rPr>
        <w:t xml:space="preserve">sõnum või kujutis, mis ei ole kohustuslik ja </w:t>
      </w:r>
      <w:r w:rsidR="00F10E40">
        <w:rPr>
          <w:rFonts w:ascii="Times New Roman" w:hAnsi="Times New Roman" w:cs="Times New Roman"/>
        </w:rPr>
        <w:t xml:space="preserve">millega jäetakse mulje, </w:t>
      </w:r>
      <w:r w:rsidR="00CA6CFC" w:rsidRPr="00CA6CFC">
        <w:rPr>
          <w:rFonts w:ascii="Times New Roman" w:hAnsi="Times New Roman" w:cs="Times New Roman"/>
        </w:rPr>
        <w:t>et toote, tootekategooria, tootemargi või kaupleja mõju keskkonnale on soodne või puudub või et see on keskkonnale vähem kahjulik kui teised tooted, tootekategooriad, tootemargid või kauplejad või et selle keskkonnamõju on aja jooksul paranenud;</w:t>
      </w:r>
    </w:p>
    <w:p w14:paraId="1544AA30" w14:textId="697ED4AC" w:rsidR="005404F0" w:rsidRDefault="005404F0" w:rsidP="00B97ACF">
      <w:pPr>
        <w:jc w:val="both"/>
        <w:rPr>
          <w:rFonts w:ascii="Times New Roman" w:hAnsi="Times New Roman" w:cs="Times New Roman"/>
        </w:rPr>
      </w:pPr>
      <w:r>
        <w:rPr>
          <w:rFonts w:ascii="Times New Roman" w:hAnsi="Times New Roman" w:cs="Times New Roman"/>
        </w:rPr>
        <w:t>10) üldine keskkonnaväide –</w:t>
      </w:r>
      <w:r w:rsidR="00A85638">
        <w:rPr>
          <w:rFonts w:ascii="Times New Roman" w:hAnsi="Times New Roman" w:cs="Times New Roman"/>
        </w:rPr>
        <w:t xml:space="preserve"> </w:t>
      </w:r>
      <w:r w:rsidR="00FD2434" w:rsidRPr="00FD2434">
        <w:rPr>
          <w:rFonts w:ascii="Times New Roman" w:hAnsi="Times New Roman" w:cs="Times New Roman"/>
        </w:rPr>
        <w:t xml:space="preserve">keskkonnaväide, </w:t>
      </w:r>
      <w:commentRangeStart w:id="1"/>
      <w:r w:rsidR="00FD2434" w:rsidRPr="00FD2434">
        <w:rPr>
          <w:rFonts w:ascii="Times New Roman" w:hAnsi="Times New Roman" w:cs="Times New Roman"/>
        </w:rPr>
        <w:t>mi</w:t>
      </w:r>
      <w:ins w:id="2" w:author="Inge Mehide - JUSTDIGI" w:date="2025-10-08T10:15:00Z" w16du:dateUtc="2025-10-08T07:15:00Z">
        <w:r w:rsidR="00155923">
          <w:rPr>
            <w:rFonts w:ascii="Times New Roman" w:hAnsi="Times New Roman" w:cs="Times New Roman"/>
          </w:rPr>
          <w:t>da</w:t>
        </w:r>
      </w:ins>
      <w:del w:id="3" w:author="Inge Mehide - JUSTDIGI" w:date="2025-10-08T10:15:00Z" w16du:dateUtc="2025-10-08T07:15:00Z">
        <w:r w:rsidR="00FD2434" w:rsidRPr="00FD2434" w:rsidDel="00155923">
          <w:rPr>
            <w:rFonts w:ascii="Times New Roman" w:hAnsi="Times New Roman" w:cs="Times New Roman"/>
          </w:rPr>
          <w:delText>s</w:delText>
        </w:r>
      </w:del>
      <w:r w:rsidR="00FD2434" w:rsidRPr="00FD2434">
        <w:rPr>
          <w:rFonts w:ascii="Times New Roman" w:hAnsi="Times New Roman" w:cs="Times New Roman"/>
        </w:rPr>
        <w:t xml:space="preserve"> ei </w:t>
      </w:r>
      <w:ins w:id="4" w:author="Inge Mehide - JUSTDIGI" w:date="2025-10-08T10:15:00Z" w16du:dateUtc="2025-10-08T07:15:00Z">
        <w:r w:rsidR="00155923">
          <w:rPr>
            <w:rFonts w:ascii="Times New Roman" w:hAnsi="Times New Roman" w:cs="Times New Roman"/>
          </w:rPr>
          <w:t>ole</w:t>
        </w:r>
      </w:ins>
      <w:del w:id="5" w:author="Inge Mehide - JUSTDIGI" w:date="2025-10-08T10:15:00Z" w16du:dateUtc="2025-10-08T07:15:00Z">
        <w:r w:rsidR="00FD2434" w:rsidRPr="00FD2434" w:rsidDel="00155923">
          <w:rPr>
            <w:rFonts w:ascii="Times New Roman" w:hAnsi="Times New Roman" w:cs="Times New Roman"/>
          </w:rPr>
          <w:delText>sisaldu</w:delText>
        </w:r>
      </w:del>
      <w:commentRangeEnd w:id="1"/>
      <w:r w:rsidR="008810D7">
        <w:rPr>
          <w:rStyle w:val="Kommentaariviide"/>
        </w:rPr>
        <w:commentReference w:id="1"/>
      </w:r>
      <w:r w:rsidR="00FD2434" w:rsidRPr="00FD2434">
        <w:rPr>
          <w:rFonts w:ascii="Times New Roman" w:hAnsi="Times New Roman" w:cs="Times New Roman"/>
        </w:rPr>
        <w:t xml:space="preserve"> </w:t>
      </w:r>
      <w:proofErr w:type="spellStart"/>
      <w:r w:rsidR="00FD2434" w:rsidRPr="00FD2434">
        <w:rPr>
          <w:rFonts w:ascii="Times New Roman" w:hAnsi="Times New Roman" w:cs="Times New Roman"/>
        </w:rPr>
        <w:t>kestlikkusmärgisel</w:t>
      </w:r>
      <w:proofErr w:type="spellEnd"/>
      <w:r w:rsidR="00FD2434" w:rsidRPr="00FD2434">
        <w:rPr>
          <w:rFonts w:ascii="Times New Roman" w:hAnsi="Times New Roman" w:cs="Times New Roman"/>
        </w:rPr>
        <w:t xml:space="preserve"> ja mi</w:t>
      </w:r>
      <w:r w:rsidR="006B5A4A">
        <w:rPr>
          <w:rFonts w:ascii="Times New Roman" w:hAnsi="Times New Roman" w:cs="Times New Roman"/>
        </w:rPr>
        <w:t>da</w:t>
      </w:r>
      <w:r w:rsidR="00643E13">
        <w:rPr>
          <w:rFonts w:ascii="Times New Roman" w:hAnsi="Times New Roman" w:cs="Times New Roman"/>
        </w:rPr>
        <w:t xml:space="preserve"> ei ole </w:t>
      </w:r>
      <w:commentRangeStart w:id="6"/>
      <w:del w:id="7" w:author="Inge Mehide - JUSTDIGI" w:date="2025-10-08T10:21:00Z" w16du:dateUtc="2025-10-08T07:21:00Z">
        <w:r w:rsidR="00643E13" w:rsidDel="00DA29D3">
          <w:rPr>
            <w:rFonts w:ascii="Times New Roman" w:hAnsi="Times New Roman" w:cs="Times New Roman"/>
          </w:rPr>
          <w:delText>sama</w:delText>
        </w:r>
        <w:r w:rsidR="00B97ACF" w:rsidDel="00DA29D3">
          <w:rPr>
            <w:rFonts w:ascii="Times New Roman" w:hAnsi="Times New Roman" w:cs="Times New Roman"/>
          </w:rPr>
          <w:delText>s</w:delText>
        </w:r>
        <w:r w:rsidR="00643E13" w:rsidDel="00DA29D3">
          <w:rPr>
            <w:rFonts w:ascii="Times New Roman" w:hAnsi="Times New Roman" w:cs="Times New Roman"/>
          </w:rPr>
          <w:delText xml:space="preserve"> </w:delText>
        </w:r>
      </w:del>
      <w:commentRangeEnd w:id="6"/>
      <w:r w:rsidR="006C5590">
        <w:rPr>
          <w:rStyle w:val="Kommentaariviide"/>
        </w:rPr>
        <w:commentReference w:id="6"/>
      </w:r>
      <w:ins w:id="8" w:author="Inge Mehide - JUSTDIGI" w:date="2025-10-08T10:25:00Z" w16du:dateUtc="2025-10-08T07:25:00Z">
        <w:r w:rsidR="00870A1B">
          <w:rPr>
            <w:rFonts w:ascii="Times New Roman" w:hAnsi="Times New Roman" w:cs="Times New Roman"/>
          </w:rPr>
          <w:t xml:space="preserve">väite </w:t>
        </w:r>
        <w:r w:rsidR="00390F84">
          <w:rPr>
            <w:rFonts w:ascii="Times New Roman" w:hAnsi="Times New Roman" w:cs="Times New Roman"/>
          </w:rPr>
          <w:t xml:space="preserve">esitamisel </w:t>
        </w:r>
      </w:ins>
      <w:ins w:id="9" w:author="Inge Mehide - JUSTDIGI" w:date="2025-10-08T10:21:00Z" w16du:dateUtc="2025-10-08T07:21:00Z">
        <w:r w:rsidR="00DA29D3">
          <w:rPr>
            <w:rFonts w:ascii="Times New Roman" w:hAnsi="Times New Roman" w:cs="Times New Roman"/>
          </w:rPr>
          <w:t xml:space="preserve">kasutatud </w:t>
        </w:r>
      </w:ins>
      <w:r w:rsidR="00B97ACF">
        <w:rPr>
          <w:rFonts w:ascii="Times New Roman" w:hAnsi="Times New Roman" w:cs="Times New Roman"/>
        </w:rPr>
        <w:t xml:space="preserve">meediumis </w:t>
      </w:r>
      <w:r w:rsidR="00F7619C">
        <w:rPr>
          <w:rFonts w:ascii="Times New Roman" w:hAnsi="Times New Roman" w:cs="Times New Roman"/>
        </w:rPr>
        <w:t xml:space="preserve">selgelt ja hästi märgatavalt </w:t>
      </w:r>
      <w:r w:rsidR="00C97F6D">
        <w:rPr>
          <w:rFonts w:ascii="Times New Roman" w:hAnsi="Times New Roman" w:cs="Times New Roman"/>
        </w:rPr>
        <w:t>selgitatud</w:t>
      </w:r>
      <w:r w:rsidR="00F7619C">
        <w:rPr>
          <w:rFonts w:ascii="Times New Roman" w:hAnsi="Times New Roman" w:cs="Times New Roman"/>
        </w:rPr>
        <w:t>;</w:t>
      </w:r>
    </w:p>
    <w:p w14:paraId="658F7AF3" w14:textId="74A0EA1F" w:rsidR="005404F0" w:rsidRDefault="005404F0" w:rsidP="00B97ACF">
      <w:pPr>
        <w:jc w:val="both"/>
        <w:rPr>
          <w:rFonts w:ascii="Times New Roman" w:hAnsi="Times New Roman" w:cs="Times New Roman"/>
        </w:rPr>
      </w:pPr>
      <w:r>
        <w:rPr>
          <w:rFonts w:ascii="Times New Roman" w:hAnsi="Times New Roman" w:cs="Times New Roman"/>
        </w:rPr>
        <w:t xml:space="preserve">11) </w:t>
      </w:r>
      <w:proofErr w:type="spellStart"/>
      <w:r>
        <w:rPr>
          <w:rFonts w:ascii="Times New Roman" w:hAnsi="Times New Roman" w:cs="Times New Roman"/>
        </w:rPr>
        <w:t>kestlikkusmärgis</w:t>
      </w:r>
      <w:proofErr w:type="spellEnd"/>
      <w:r w:rsidR="001C012D">
        <w:rPr>
          <w:rFonts w:ascii="Times New Roman" w:hAnsi="Times New Roman" w:cs="Times New Roman"/>
        </w:rPr>
        <w:t xml:space="preserve"> </w:t>
      </w:r>
      <w:r>
        <w:rPr>
          <w:rFonts w:ascii="Times New Roman" w:hAnsi="Times New Roman" w:cs="Times New Roman"/>
        </w:rPr>
        <w:t>–</w:t>
      </w:r>
      <w:r w:rsidR="001C012D">
        <w:rPr>
          <w:rFonts w:ascii="Times New Roman" w:hAnsi="Times New Roman" w:cs="Times New Roman"/>
        </w:rPr>
        <w:t xml:space="preserve"> </w:t>
      </w:r>
      <w:r w:rsidR="00483700" w:rsidRPr="00483700">
        <w:rPr>
          <w:rFonts w:ascii="Times New Roman" w:hAnsi="Times New Roman" w:cs="Times New Roman"/>
        </w:rPr>
        <w:t>vabatahtlik</w:t>
      </w:r>
      <w:r w:rsidR="00CB66C4">
        <w:rPr>
          <w:rFonts w:ascii="Times New Roman" w:hAnsi="Times New Roman" w:cs="Times New Roman"/>
        </w:rPr>
        <w:t>ult kasutatav</w:t>
      </w:r>
      <w:r w:rsidR="00483700" w:rsidRPr="00483700">
        <w:rPr>
          <w:rFonts w:ascii="Times New Roman" w:hAnsi="Times New Roman" w:cs="Times New Roman"/>
        </w:rPr>
        <w:t xml:space="preserve"> </w:t>
      </w:r>
      <w:r w:rsidR="008B05D4">
        <w:rPr>
          <w:rFonts w:ascii="Times New Roman" w:hAnsi="Times New Roman" w:cs="Times New Roman"/>
        </w:rPr>
        <w:t>usaldusmärk, kvaliteedimärk või muu</w:t>
      </w:r>
      <w:r w:rsidR="0001675F">
        <w:rPr>
          <w:rFonts w:ascii="Times New Roman" w:hAnsi="Times New Roman" w:cs="Times New Roman"/>
        </w:rPr>
        <w:t xml:space="preserve"> võrdväärne</w:t>
      </w:r>
      <w:r w:rsidR="008B05D4">
        <w:rPr>
          <w:rFonts w:ascii="Times New Roman" w:hAnsi="Times New Roman" w:cs="Times New Roman"/>
        </w:rPr>
        <w:t xml:space="preserve"> </w:t>
      </w:r>
      <w:r w:rsidR="00483700" w:rsidRPr="00483700">
        <w:rPr>
          <w:rFonts w:ascii="Times New Roman" w:hAnsi="Times New Roman" w:cs="Times New Roman"/>
        </w:rPr>
        <w:t xml:space="preserve">märk, mille eesmärk on eristada ja edendada toodet, protsessi või </w:t>
      </w:r>
      <w:commentRangeStart w:id="10"/>
      <w:r w:rsidR="00483700" w:rsidRPr="00483700">
        <w:rPr>
          <w:rFonts w:ascii="Times New Roman" w:hAnsi="Times New Roman" w:cs="Times New Roman"/>
        </w:rPr>
        <w:t xml:space="preserve">ettevõtet </w:t>
      </w:r>
      <w:commentRangeEnd w:id="10"/>
      <w:r w:rsidR="000C0C54">
        <w:rPr>
          <w:rStyle w:val="Kommentaariviide"/>
        </w:rPr>
        <w:commentReference w:id="10"/>
      </w:r>
      <w:r w:rsidR="00483700" w:rsidRPr="00483700">
        <w:rPr>
          <w:rFonts w:ascii="Times New Roman" w:hAnsi="Times New Roman" w:cs="Times New Roman"/>
        </w:rPr>
        <w:t>selle keskkonna- või sotsiaalsete omaduste pooles</w:t>
      </w:r>
      <w:r w:rsidR="00380CD5">
        <w:rPr>
          <w:rFonts w:ascii="Times New Roman" w:hAnsi="Times New Roman" w:cs="Times New Roman"/>
        </w:rPr>
        <w:t>t;</w:t>
      </w:r>
    </w:p>
    <w:p w14:paraId="1F529E91" w14:textId="6439503D" w:rsidR="005404F0" w:rsidRDefault="005404F0" w:rsidP="00B97ACF">
      <w:pPr>
        <w:jc w:val="both"/>
        <w:rPr>
          <w:rFonts w:ascii="Times New Roman" w:hAnsi="Times New Roman" w:cs="Times New Roman"/>
        </w:rPr>
      </w:pPr>
      <w:r>
        <w:rPr>
          <w:rFonts w:ascii="Times New Roman" w:hAnsi="Times New Roman" w:cs="Times New Roman"/>
        </w:rPr>
        <w:t xml:space="preserve">12) </w:t>
      </w:r>
      <w:commentRangeStart w:id="11"/>
      <w:r w:rsidRPr="009F6FD8">
        <w:rPr>
          <w:rFonts w:ascii="Times New Roman" w:hAnsi="Times New Roman" w:cs="Times New Roman"/>
        </w:rPr>
        <w:t>sertifitseerimis</w:t>
      </w:r>
      <w:r w:rsidR="008B24D0" w:rsidRPr="009F6FD8">
        <w:rPr>
          <w:rFonts w:ascii="Times New Roman" w:hAnsi="Times New Roman" w:cs="Times New Roman"/>
        </w:rPr>
        <w:t>skeem</w:t>
      </w:r>
      <w:r>
        <w:rPr>
          <w:rFonts w:ascii="Times New Roman" w:hAnsi="Times New Roman" w:cs="Times New Roman"/>
        </w:rPr>
        <w:t xml:space="preserve"> </w:t>
      </w:r>
      <w:commentRangeEnd w:id="11"/>
      <w:r w:rsidR="004211E9">
        <w:rPr>
          <w:rStyle w:val="Kommentaariviide"/>
        </w:rPr>
        <w:commentReference w:id="11"/>
      </w:r>
      <w:r>
        <w:rPr>
          <w:rFonts w:ascii="Times New Roman" w:hAnsi="Times New Roman" w:cs="Times New Roman"/>
        </w:rPr>
        <w:t>–</w:t>
      </w:r>
      <w:r w:rsidR="00022246">
        <w:rPr>
          <w:rFonts w:ascii="Times New Roman" w:hAnsi="Times New Roman" w:cs="Times New Roman"/>
        </w:rPr>
        <w:t xml:space="preserve"> </w:t>
      </w:r>
      <w:r w:rsidR="00074DA5">
        <w:rPr>
          <w:rFonts w:ascii="Times New Roman" w:hAnsi="Times New Roman" w:cs="Times New Roman"/>
        </w:rPr>
        <w:t>käesoleva paragrahvi lõikes 1</w:t>
      </w:r>
      <w:r w:rsidR="00074DA5">
        <w:rPr>
          <w:rFonts w:ascii="Times New Roman" w:hAnsi="Times New Roman" w:cs="Times New Roman"/>
          <w:vertAlign w:val="superscript"/>
        </w:rPr>
        <w:t>1</w:t>
      </w:r>
      <w:r w:rsidR="00074DA5">
        <w:rPr>
          <w:rFonts w:ascii="Times New Roman" w:hAnsi="Times New Roman" w:cs="Times New Roman"/>
        </w:rPr>
        <w:t xml:space="preserve"> sätestatule vastav </w:t>
      </w:r>
      <w:r w:rsidR="003F3FA1" w:rsidRPr="003F3FA1">
        <w:rPr>
          <w:rFonts w:ascii="Times New Roman" w:hAnsi="Times New Roman" w:cs="Times New Roman"/>
        </w:rPr>
        <w:t xml:space="preserve">süsteem, mis tõendab, et toode, protsess või </w:t>
      </w:r>
      <w:commentRangeStart w:id="12"/>
      <w:r w:rsidR="003F3FA1" w:rsidRPr="003F3FA1">
        <w:rPr>
          <w:rFonts w:ascii="Times New Roman" w:hAnsi="Times New Roman" w:cs="Times New Roman"/>
        </w:rPr>
        <w:t xml:space="preserve">ettevõte </w:t>
      </w:r>
      <w:commentRangeEnd w:id="12"/>
      <w:r w:rsidR="00ED546B">
        <w:rPr>
          <w:rStyle w:val="Kommentaariviide"/>
        </w:rPr>
        <w:commentReference w:id="12"/>
      </w:r>
      <w:r w:rsidR="003F3FA1" w:rsidRPr="003F3FA1">
        <w:rPr>
          <w:rFonts w:ascii="Times New Roman" w:hAnsi="Times New Roman" w:cs="Times New Roman"/>
        </w:rPr>
        <w:t xml:space="preserve">vastab </w:t>
      </w:r>
      <w:commentRangeStart w:id="13"/>
      <w:del w:id="14" w:author="Inge Mehide - JUSTDIGI" w:date="2025-10-09T14:47:00Z" w16du:dateUtc="2025-10-09T11:47:00Z">
        <w:r w:rsidR="009F3008" w:rsidDel="005456E2">
          <w:rPr>
            <w:rFonts w:ascii="Times New Roman" w:hAnsi="Times New Roman" w:cs="Times New Roman"/>
          </w:rPr>
          <w:delText xml:space="preserve">sellistele </w:delText>
        </w:r>
      </w:del>
      <w:commentRangeEnd w:id="13"/>
      <w:r w:rsidR="005823DD">
        <w:rPr>
          <w:rStyle w:val="Kommentaariviide"/>
        </w:rPr>
        <w:commentReference w:id="13"/>
      </w:r>
      <w:commentRangeStart w:id="15"/>
      <w:r w:rsidR="001625AB">
        <w:rPr>
          <w:rFonts w:ascii="Times New Roman" w:hAnsi="Times New Roman" w:cs="Times New Roman"/>
        </w:rPr>
        <w:t>üldsusele kättesaadavatele</w:t>
      </w:r>
      <w:r w:rsidR="002404EE">
        <w:rPr>
          <w:rFonts w:ascii="Times New Roman" w:hAnsi="Times New Roman" w:cs="Times New Roman"/>
        </w:rPr>
        <w:t xml:space="preserve">, läbipaistvatele ja sõltumatutele </w:t>
      </w:r>
      <w:r w:rsidR="003F3FA1" w:rsidRPr="003F3FA1">
        <w:rPr>
          <w:rFonts w:ascii="Times New Roman" w:hAnsi="Times New Roman" w:cs="Times New Roman"/>
        </w:rPr>
        <w:t>nõuetele</w:t>
      </w:r>
      <w:commentRangeEnd w:id="15"/>
      <w:r w:rsidR="00CB25DB">
        <w:rPr>
          <w:rStyle w:val="Kommentaariviide"/>
        </w:rPr>
        <w:commentReference w:id="15"/>
      </w:r>
      <w:r w:rsidR="003F3FA1" w:rsidRPr="003F3FA1">
        <w:rPr>
          <w:rFonts w:ascii="Times New Roman" w:hAnsi="Times New Roman" w:cs="Times New Roman"/>
        </w:rPr>
        <w:t xml:space="preserve">, </w:t>
      </w:r>
      <w:r w:rsidR="00B56C2B">
        <w:rPr>
          <w:rFonts w:ascii="Times New Roman" w:hAnsi="Times New Roman" w:cs="Times New Roman"/>
        </w:rPr>
        <w:t xml:space="preserve">mis </w:t>
      </w:r>
      <w:r w:rsidR="00FA4CC2">
        <w:rPr>
          <w:rFonts w:ascii="Times New Roman" w:hAnsi="Times New Roman" w:cs="Times New Roman"/>
        </w:rPr>
        <w:t>lubab</w:t>
      </w:r>
      <w:r w:rsidR="003F3FA1" w:rsidRPr="003F3FA1">
        <w:rPr>
          <w:rFonts w:ascii="Times New Roman" w:hAnsi="Times New Roman" w:cs="Times New Roman"/>
        </w:rPr>
        <w:t xml:space="preserve"> kasutada </w:t>
      </w:r>
      <w:r w:rsidR="00B56C2B">
        <w:rPr>
          <w:rFonts w:ascii="Times New Roman" w:hAnsi="Times New Roman" w:cs="Times New Roman"/>
        </w:rPr>
        <w:t xml:space="preserve">neile nõuetele </w:t>
      </w:r>
      <w:r w:rsidR="003F3FA1" w:rsidRPr="003F3FA1">
        <w:rPr>
          <w:rFonts w:ascii="Times New Roman" w:hAnsi="Times New Roman" w:cs="Times New Roman"/>
        </w:rPr>
        <w:t>vastavat kestlikkusmärgist</w:t>
      </w:r>
      <w:r w:rsidR="003F3FA1">
        <w:rPr>
          <w:rFonts w:ascii="Times New Roman" w:hAnsi="Times New Roman" w:cs="Times New Roman"/>
        </w:rPr>
        <w:t>;</w:t>
      </w:r>
    </w:p>
    <w:p w14:paraId="63C71D56" w14:textId="74487DAC" w:rsidR="005404F0" w:rsidRDefault="005404F0" w:rsidP="00B97ACF">
      <w:pPr>
        <w:jc w:val="both"/>
        <w:rPr>
          <w:rFonts w:ascii="Times New Roman" w:hAnsi="Times New Roman" w:cs="Times New Roman"/>
        </w:rPr>
      </w:pPr>
      <w:r w:rsidRPr="00A66F44">
        <w:rPr>
          <w:rFonts w:ascii="Times New Roman" w:hAnsi="Times New Roman" w:cs="Times New Roman"/>
        </w:rPr>
        <w:t>13</w:t>
      </w:r>
      <w:r w:rsidR="0083617C" w:rsidRPr="00A66F44">
        <w:rPr>
          <w:rFonts w:ascii="Times New Roman" w:hAnsi="Times New Roman" w:cs="Times New Roman"/>
        </w:rPr>
        <w:t>)</w:t>
      </w:r>
      <w:r w:rsidRPr="00A66F44">
        <w:rPr>
          <w:rFonts w:ascii="Times New Roman" w:hAnsi="Times New Roman" w:cs="Times New Roman"/>
        </w:rPr>
        <w:t xml:space="preserve"> tunnustatud suurepärane keskkonnatoime –</w:t>
      </w:r>
      <w:r w:rsidR="00865A30" w:rsidRPr="00A66F44">
        <w:rPr>
          <w:rFonts w:ascii="Times New Roman" w:hAnsi="Times New Roman" w:cs="Times New Roman"/>
        </w:rPr>
        <w:t xml:space="preserve"> </w:t>
      </w:r>
      <w:r w:rsidR="00366692" w:rsidRPr="00A66F44">
        <w:rPr>
          <w:rFonts w:ascii="Times New Roman" w:hAnsi="Times New Roman" w:cs="Times New Roman"/>
        </w:rPr>
        <w:t xml:space="preserve">keskkonnatoime, mis vastab </w:t>
      </w:r>
      <w:r w:rsidR="00A260C4" w:rsidRPr="00A66F44">
        <w:rPr>
          <w:rFonts w:ascii="Times New Roman" w:hAnsi="Times New Roman" w:cs="Times New Roman"/>
        </w:rPr>
        <w:t>Euroopa Parlamendi ja nõukogu määruse</w:t>
      </w:r>
      <w:r w:rsidR="0043421C" w:rsidRPr="00A66F44">
        <w:rPr>
          <w:rFonts w:ascii="Times New Roman" w:hAnsi="Times New Roman" w:cs="Times New Roman"/>
        </w:rPr>
        <w:t>le</w:t>
      </w:r>
      <w:r w:rsidR="00A260C4" w:rsidRPr="00A66F44">
        <w:rPr>
          <w:rFonts w:ascii="Times New Roman" w:hAnsi="Times New Roman" w:cs="Times New Roman"/>
        </w:rPr>
        <w:t xml:space="preserve"> (EÜ) nr 66/2010</w:t>
      </w:r>
      <w:r w:rsidR="009F0C44" w:rsidRPr="00A66F44">
        <w:rPr>
          <w:rFonts w:ascii="Times New Roman" w:hAnsi="Times New Roman" w:cs="Times New Roman"/>
        </w:rPr>
        <w:t xml:space="preserve"> </w:t>
      </w:r>
      <w:commentRangeStart w:id="16"/>
      <w:r w:rsidR="009F0C44" w:rsidRPr="00A66F44">
        <w:rPr>
          <w:rFonts w:ascii="Times New Roman" w:hAnsi="Times New Roman" w:cs="Times New Roman"/>
        </w:rPr>
        <w:t>E</w:t>
      </w:r>
      <w:ins w:id="17" w:author="Inge Mehide - JUSTDIGI" w:date="2025-10-09T15:52:00Z" w16du:dateUtc="2025-10-09T12:52:00Z">
        <w:r w:rsidR="00D234C0">
          <w:rPr>
            <w:rFonts w:ascii="Times New Roman" w:hAnsi="Times New Roman" w:cs="Times New Roman"/>
          </w:rPr>
          <w:t>L-i</w:t>
        </w:r>
      </w:ins>
      <w:del w:id="18" w:author="Inge Mehide - JUSTDIGI" w:date="2025-10-09T15:53:00Z" w16du:dateUtc="2025-10-09T12:53:00Z">
        <w:r w:rsidR="009F0C44" w:rsidRPr="00A66F44" w:rsidDel="00D234C0">
          <w:rPr>
            <w:rFonts w:ascii="Times New Roman" w:hAnsi="Times New Roman" w:cs="Times New Roman"/>
          </w:rPr>
          <w:delText>uroopa Liidu</w:delText>
        </w:r>
      </w:del>
      <w:r w:rsidR="009F0C44" w:rsidRPr="00A66F44">
        <w:rPr>
          <w:rFonts w:ascii="Times New Roman" w:hAnsi="Times New Roman" w:cs="Times New Roman"/>
        </w:rPr>
        <w:t xml:space="preserve"> </w:t>
      </w:r>
      <w:commentRangeEnd w:id="16"/>
      <w:r w:rsidR="006F5EA7">
        <w:rPr>
          <w:rStyle w:val="Kommentaariviide"/>
        </w:rPr>
        <w:commentReference w:id="16"/>
      </w:r>
      <w:proofErr w:type="spellStart"/>
      <w:r w:rsidR="009F0C44" w:rsidRPr="00A66F44">
        <w:rPr>
          <w:rFonts w:ascii="Times New Roman" w:hAnsi="Times New Roman" w:cs="Times New Roman"/>
        </w:rPr>
        <w:t>ökomärgise</w:t>
      </w:r>
      <w:proofErr w:type="spellEnd"/>
      <w:r w:rsidR="009F0C44" w:rsidRPr="00A66F44">
        <w:rPr>
          <w:rFonts w:ascii="Times New Roman" w:hAnsi="Times New Roman" w:cs="Times New Roman"/>
        </w:rPr>
        <w:t xml:space="preserve"> kohta (</w:t>
      </w:r>
      <w:r w:rsidR="00781811" w:rsidRPr="00A66F44">
        <w:rPr>
          <w:rFonts w:ascii="Times New Roman" w:hAnsi="Times New Roman" w:cs="Times New Roman"/>
        </w:rPr>
        <w:t>ELT L 27</w:t>
      </w:r>
      <w:r w:rsidR="0043421C" w:rsidRPr="00A66F44">
        <w:rPr>
          <w:rFonts w:ascii="Times New Roman" w:hAnsi="Times New Roman" w:cs="Times New Roman"/>
        </w:rPr>
        <w:t>, 30.01.2010, lk 1–19)</w:t>
      </w:r>
      <w:r w:rsidR="006D4584" w:rsidRPr="00A66F44">
        <w:rPr>
          <w:rFonts w:ascii="Times New Roman" w:hAnsi="Times New Roman" w:cs="Times New Roman"/>
        </w:rPr>
        <w:t>,</w:t>
      </w:r>
      <w:r w:rsidR="00366692" w:rsidRPr="00A66F44">
        <w:rPr>
          <w:rFonts w:ascii="Times New Roman" w:hAnsi="Times New Roman" w:cs="Times New Roman"/>
        </w:rPr>
        <w:t xml:space="preserve"> riiklikele või piirkondlikele</w:t>
      </w:r>
      <w:r w:rsidR="00812A7B">
        <w:rPr>
          <w:rFonts w:ascii="Times New Roman" w:hAnsi="Times New Roman" w:cs="Times New Roman"/>
        </w:rPr>
        <w:t xml:space="preserve"> standardi EVS</w:t>
      </w:r>
      <w:r w:rsidR="00B714FB">
        <w:rPr>
          <w:rFonts w:ascii="Times New Roman" w:hAnsi="Times New Roman" w:cs="Times New Roman"/>
        </w:rPr>
        <w:t>-</w:t>
      </w:r>
      <w:r w:rsidR="00366692" w:rsidRPr="00A66F44">
        <w:rPr>
          <w:rFonts w:ascii="Times New Roman" w:hAnsi="Times New Roman" w:cs="Times New Roman"/>
        </w:rPr>
        <w:t xml:space="preserve">EN ISO 14024 I tüübi </w:t>
      </w:r>
      <w:proofErr w:type="spellStart"/>
      <w:r w:rsidR="00366692" w:rsidRPr="00A66F44">
        <w:rPr>
          <w:rFonts w:ascii="Times New Roman" w:hAnsi="Times New Roman" w:cs="Times New Roman"/>
        </w:rPr>
        <w:t>ökomärgise</w:t>
      </w:r>
      <w:proofErr w:type="spellEnd"/>
      <w:r w:rsidR="00366692" w:rsidRPr="00A66F44">
        <w:rPr>
          <w:rFonts w:ascii="Times New Roman" w:hAnsi="Times New Roman" w:cs="Times New Roman"/>
        </w:rPr>
        <w:t xml:space="preserve"> süsteemidele, mis on </w:t>
      </w:r>
      <w:r w:rsidR="00484F67" w:rsidRPr="00A66F44">
        <w:rPr>
          <w:rFonts w:ascii="Times New Roman" w:hAnsi="Times New Roman" w:cs="Times New Roman"/>
        </w:rPr>
        <w:t xml:space="preserve">Euroopa Liidu </w:t>
      </w:r>
      <w:r w:rsidR="00366692" w:rsidRPr="00A66F44">
        <w:rPr>
          <w:rFonts w:ascii="Times New Roman" w:hAnsi="Times New Roman" w:cs="Times New Roman"/>
        </w:rPr>
        <w:t>liikmesriikides ametlikult tunnustatud, või parim</w:t>
      </w:r>
      <w:r w:rsidR="00A66F44" w:rsidRPr="00A66F44">
        <w:rPr>
          <w:rFonts w:ascii="Times New Roman" w:hAnsi="Times New Roman" w:cs="Times New Roman"/>
        </w:rPr>
        <w:t>ale</w:t>
      </w:r>
      <w:r w:rsidR="00366692" w:rsidRPr="00A66F44">
        <w:rPr>
          <w:rFonts w:ascii="Times New Roman" w:hAnsi="Times New Roman" w:cs="Times New Roman"/>
        </w:rPr>
        <w:t xml:space="preserve"> keskkonnatoime</w:t>
      </w:r>
      <w:r w:rsidR="00A66F44" w:rsidRPr="00A66F44">
        <w:rPr>
          <w:rFonts w:ascii="Times New Roman" w:hAnsi="Times New Roman" w:cs="Times New Roman"/>
        </w:rPr>
        <w:t>le</w:t>
      </w:r>
      <w:r w:rsidR="00366692" w:rsidRPr="00A66F44">
        <w:rPr>
          <w:rFonts w:ascii="Times New Roman" w:hAnsi="Times New Roman" w:cs="Times New Roman"/>
        </w:rPr>
        <w:t xml:space="preserve"> kooskõlas muude </w:t>
      </w:r>
      <w:r w:rsidR="00484F67" w:rsidRPr="00A66F44">
        <w:rPr>
          <w:rFonts w:ascii="Times New Roman" w:hAnsi="Times New Roman" w:cs="Times New Roman"/>
        </w:rPr>
        <w:t>Euroopa L</w:t>
      </w:r>
      <w:r w:rsidR="00366692" w:rsidRPr="00A66F44">
        <w:rPr>
          <w:rFonts w:ascii="Times New Roman" w:hAnsi="Times New Roman" w:cs="Times New Roman"/>
        </w:rPr>
        <w:t>iidu õigusaktidega</w:t>
      </w:r>
      <w:r w:rsidR="00366692">
        <w:rPr>
          <w:rFonts w:ascii="Times New Roman" w:hAnsi="Times New Roman" w:cs="Times New Roman"/>
        </w:rPr>
        <w:t>;</w:t>
      </w:r>
    </w:p>
    <w:p w14:paraId="12436507" w14:textId="2DBC33A5" w:rsidR="00C24907" w:rsidRDefault="00326A27" w:rsidP="00B97ACF">
      <w:pPr>
        <w:jc w:val="both"/>
        <w:rPr>
          <w:rFonts w:ascii="Times New Roman" w:hAnsi="Times New Roman" w:cs="Times New Roman"/>
        </w:rPr>
      </w:pPr>
      <w:r>
        <w:rPr>
          <w:rFonts w:ascii="Times New Roman" w:hAnsi="Times New Roman" w:cs="Times New Roman"/>
        </w:rPr>
        <w:t>14) t</w:t>
      </w:r>
      <w:r w:rsidR="00C24907">
        <w:rPr>
          <w:rFonts w:ascii="Times New Roman" w:hAnsi="Times New Roman" w:cs="Times New Roman"/>
        </w:rPr>
        <w:t>arkvarauuendus – uuendus</w:t>
      </w:r>
      <w:r w:rsidR="00DC23E1">
        <w:rPr>
          <w:rFonts w:ascii="Times New Roman" w:hAnsi="Times New Roman" w:cs="Times New Roman"/>
        </w:rPr>
        <w:t>, mis on vajalik</w:t>
      </w:r>
      <w:r w:rsidR="00573289">
        <w:rPr>
          <w:rFonts w:ascii="Times New Roman" w:hAnsi="Times New Roman" w:cs="Times New Roman"/>
        </w:rPr>
        <w:t xml:space="preserve"> digielementidega</w:t>
      </w:r>
      <w:r w:rsidR="004F6C73">
        <w:rPr>
          <w:rFonts w:ascii="Times New Roman" w:hAnsi="Times New Roman" w:cs="Times New Roman"/>
        </w:rPr>
        <w:t xml:space="preserve"> kaupade, digisisu ja</w:t>
      </w:r>
      <w:r w:rsidR="00B40F6F">
        <w:rPr>
          <w:rFonts w:ascii="Times New Roman" w:hAnsi="Times New Roman" w:cs="Times New Roman"/>
        </w:rPr>
        <w:t xml:space="preserve"> digiteenuste</w:t>
      </w:r>
      <w:r w:rsidR="00E04B19">
        <w:rPr>
          <w:rFonts w:ascii="Times New Roman" w:hAnsi="Times New Roman" w:cs="Times New Roman"/>
        </w:rPr>
        <w:t xml:space="preserve"> </w:t>
      </w:r>
      <w:r w:rsidR="000E0678">
        <w:rPr>
          <w:rFonts w:ascii="Times New Roman" w:hAnsi="Times New Roman" w:cs="Times New Roman"/>
        </w:rPr>
        <w:t>nõuetele vastavuse säilitamiseks</w:t>
      </w:r>
      <w:r w:rsidR="00E04B19">
        <w:rPr>
          <w:rFonts w:ascii="Times New Roman" w:hAnsi="Times New Roman" w:cs="Times New Roman"/>
        </w:rPr>
        <w:t xml:space="preserve">, või </w:t>
      </w:r>
      <w:commentRangeStart w:id="19"/>
      <w:r w:rsidR="00EF7B73">
        <w:rPr>
          <w:rFonts w:ascii="Times New Roman" w:hAnsi="Times New Roman" w:cs="Times New Roman"/>
        </w:rPr>
        <w:t>kasutusviisi</w:t>
      </w:r>
      <w:r w:rsidR="00E04B19">
        <w:rPr>
          <w:rFonts w:ascii="Times New Roman" w:hAnsi="Times New Roman" w:cs="Times New Roman"/>
        </w:rPr>
        <w:t>uuendus</w:t>
      </w:r>
      <w:commentRangeEnd w:id="19"/>
      <w:r w:rsidR="00135174">
        <w:rPr>
          <w:rStyle w:val="Kommentaariviide"/>
        </w:rPr>
        <w:commentReference w:id="19"/>
      </w:r>
      <w:r w:rsidR="00F35742">
        <w:rPr>
          <w:rFonts w:ascii="Times New Roman" w:hAnsi="Times New Roman" w:cs="Times New Roman"/>
        </w:rPr>
        <w:t>;</w:t>
      </w:r>
      <w:r w:rsidR="00E04B19">
        <w:rPr>
          <w:rFonts w:ascii="Times New Roman" w:hAnsi="Times New Roman" w:cs="Times New Roman"/>
        </w:rPr>
        <w:t xml:space="preserve"> </w:t>
      </w:r>
    </w:p>
    <w:p w14:paraId="7F9E9CDE" w14:textId="1BA38E7F" w:rsidR="00785FEA" w:rsidRDefault="005404F0" w:rsidP="00246254">
      <w:pPr>
        <w:jc w:val="both"/>
        <w:rPr>
          <w:rFonts w:ascii="Times New Roman" w:hAnsi="Times New Roman" w:cs="Times New Roman"/>
        </w:rPr>
      </w:pPr>
      <w:r>
        <w:rPr>
          <w:rFonts w:ascii="Times New Roman" w:hAnsi="Times New Roman" w:cs="Times New Roman"/>
        </w:rPr>
        <w:t>15) kulu</w:t>
      </w:r>
      <w:r w:rsidR="00955E81">
        <w:rPr>
          <w:rFonts w:ascii="Times New Roman" w:hAnsi="Times New Roman" w:cs="Times New Roman"/>
        </w:rPr>
        <w:t>osa</w:t>
      </w:r>
      <w:r>
        <w:rPr>
          <w:rFonts w:ascii="Times New Roman" w:hAnsi="Times New Roman" w:cs="Times New Roman"/>
        </w:rPr>
        <w:t xml:space="preserve"> –</w:t>
      </w:r>
      <w:r w:rsidR="00322287">
        <w:rPr>
          <w:rFonts w:ascii="Times New Roman" w:hAnsi="Times New Roman" w:cs="Times New Roman"/>
        </w:rPr>
        <w:t xml:space="preserve"> </w:t>
      </w:r>
      <w:r w:rsidR="00322287" w:rsidRPr="00322287">
        <w:rPr>
          <w:rFonts w:ascii="Times New Roman" w:hAnsi="Times New Roman" w:cs="Times New Roman"/>
        </w:rPr>
        <w:t xml:space="preserve">kauba </w:t>
      </w:r>
      <w:r w:rsidR="00F56309">
        <w:rPr>
          <w:rFonts w:ascii="Times New Roman" w:hAnsi="Times New Roman" w:cs="Times New Roman"/>
        </w:rPr>
        <w:t>os</w:t>
      </w:r>
      <w:r w:rsidR="00744F38">
        <w:rPr>
          <w:rFonts w:ascii="Times New Roman" w:hAnsi="Times New Roman" w:cs="Times New Roman"/>
        </w:rPr>
        <w:t>a, mida</w:t>
      </w:r>
      <w:r w:rsidR="006A7154">
        <w:rPr>
          <w:rFonts w:ascii="Times New Roman" w:hAnsi="Times New Roman" w:cs="Times New Roman"/>
        </w:rPr>
        <w:t xml:space="preserve"> asendatakse</w:t>
      </w:r>
      <w:r w:rsidR="00744F38">
        <w:rPr>
          <w:rFonts w:ascii="Times New Roman" w:hAnsi="Times New Roman" w:cs="Times New Roman"/>
        </w:rPr>
        <w:t xml:space="preserve"> korduvalt</w:t>
      </w:r>
      <w:r w:rsidR="00067DB5">
        <w:rPr>
          <w:rFonts w:ascii="Times New Roman" w:hAnsi="Times New Roman" w:cs="Times New Roman"/>
        </w:rPr>
        <w:t>, et kaup toimiks ettenähtud viisil</w:t>
      </w:r>
      <w:r w:rsidR="000E33A8">
        <w:rPr>
          <w:rFonts w:ascii="Times New Roman" w:hAnsi="Times New Roman" w:cs="Times New Roman"/>
        </w:rPr>
        <w:t>.“</w:t>
      </w:r>
      <w:r w:rsidR="00744F38">
        <w:rPr>
          <w:rFonts w:ascii="Times New Roman" w:hAnsi="Times New Roman" w:cs="Times New Roman"/>
        </w:rPr>
        <w:t>;</w:t>
      </w:r>
    </w:p>
    <w:p w14:paraId="2B3FCADB" w14:textId="77777777" w:rsidR="00B33043" w:rsidRDefault="00B33043" w:rsidP="00246254">
      <w:pPr>
        <w:jc w:val="both"/>
        <w:rPr>
          <w:rFonts w:ascii="Times New Roman" w:hAnsi="Times New Roman" w:cs="Times New Roman"/>
        </w:rPr>
      </w:pPr>
    </w:p>
    <w:p w14:paraId="06A6E243" w14:textId="77777777" w:rsidR="00B33043" w:rsidRDefault="00B33043" w:rsidP="00B33043">
      <w:pPr>
        <w:jc w:val="both"/>
        <w:rPr>
          <w:rFonts w:ascii="Times New Roman" w:hAnsi="Times New Roman" w:cs="Times New Roman"/>
        </w:rPr>
      </w:pPr>
      <w:commentRangeStart w:id="20"/>
      <w:r w:rsidRPr="00B33043">
        <w:rPr>
          <w:rFonts w:ascii="Times New Roman" w:hAnsi="Times New Roman" w:cs="Times New Roman"/>
          <w:b/>
          <w:bCs/>
        </w:rPr>
        <w:t>2)</w:t>
      </w:r>
      <w:r>
        <w:rPr>
          <w:rFonts w:ascii="Times New Roman" w:hAnsi="Times New Roman" w:cs="Times New Roman"/>
        </w:rPr>
        <w:t xml:space="preserve"> paragrahvi 2 täiendatakse lõikega 1</w:t>
      </w:r>
      <w:r>
        <w:rPr>
          <w:rFonts w:ascii="Times New Roman" w:hAnsi="Times New Roman" w:cs="Times New Roman"/>
          <w:vertAlign w:val="superscript"/>
        </w:rPr>
        <w:t>1</w:t>
      </w:r>
      <w:r>
        <w:rPr>
          <w:rFonts w:ascii="Times New Roman" w:hAnsi="Times New Roman" w:cs="Times New Roman"/>
        </w:rPr>
        <w:t xml:space="preserve"> järgmises sõnastuses:</w:t>
      </w:r>
      <w:commentRangeEnd w:id="20"/>
      <w:r w:rsidR="00732D49">
        <w:rPr>
          <w:rStyle w:val="Kommentaariviide"/>
        </w:rPr>
        <w:commentReference w:id="20"/>
      </w:r>
    </w:p>
    <w:p w14:paraId="2D782257" w14:textId="5911B4C7" w:rsidR="00B33043" w:rsidRPr="00D04D91" w:rsidRDefault="00B33043" w:rsidP="00246254">
      <w:pPr>
        <w:jc w:val="both"/>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1</w:t>
      </w:r>
      <w:r>
        <w:rPr>
          <w:rFonts w:ascii="Times New Roman" w:hAnsi="Times New Roman" w:cs="Times New Roman"/>
        </w:rPr>
        <w:t xml:space="preserve">) </w:t>
      </w:r>
      <w:commentRangeStart w:id="21"/>
      <w:r w:rsidR="000135AA" w:rsidRPr="000135AA">
        <w:rPr>
          <w:rFonts w:ascii="Times New Roman" w:hAnsi="Times New Roman" w:cs="Times New Roman"/>
        </w:rPr>
        <w:t>Sertifitseerimiss</w:t>
      </w:r>
      <w:r w:rsidR="0066166E">
        <w:rPr>
          <w:rFonts w:ascii="Times New Roman" w:hAnsi="Times New Roman" w:cs="Times New Roman"/>
        </w:rPr>
        <w:t>keemi</w:t>
      </w:r>
      <w:r w:rsidR="000135AA" w:rsidRPr="000135AA">
        <w:rPr>
          <w:rFonts w:ascii="Times New Roman" w:hAnsi="Times New Roman" w:cs="Times New Roman"/>
        </w:rPr>
        <w:t xml:space="preserve"> </w:t>
      </w:r>
      <w:commentRangeEnd w:id="21"/>
      <w:r w:rsidR="006F441D">
        <w:rPr>
          <w:rStyle w:val="Kommentaariviide"/>
        </w:rPr>
        <w:commentReference w:id="21"/>
      </w:r>
      <w:r w:rsidR="000135AA" w:rsidRPr="000135AA">
        <w:rPr>
          <w:rFonts w:ascii="Times New Roman" w:hAnsi="Times New Roman" w:cs="Times New Roman"/>
        </w:rPr>
        <w:t xml:space="preserve">peavad saama läbipaistvatel, õiglastel ja mittediskrimineerivatel tingimustel kasutada kõik kauplejad, kes soovivad ja suudavad täita </w:t>
      </w:r>
      <w:commentRangeStart w:id="22"/>
      <w:r w:rsidR="0066166E">
        <w:rPr>
          <w:rFonts w:ascii="Times New Roman" w:hAnsi="Times New Roman" w:cs="Times New Roman"/>
        </w:rPr>
        <w:t>skeemi</w:t>
      </w:r>
      <w:r w:rsidR="000135AA" w:rsidRPr="000135AA">
        <w:rPr>
          <w:rFonts w:ascii="Times New Roman" w:hAnsi="Times New Roman" w:cs="Times New Roman"/>
        </w:rPr>
        <w:t xml:space="preserve"> </w:t>
      </w:r>
      <w:commentRangeEnd w:id="22"/>
      <w:r w:rsidR="00DD2299">
        <w:rPr>
          <w:rStyle w:val="Kommentaariviide"/>
        </w:rPr>
        <w:commentReference w:id="22"/>
      </w:r>
      <w:r w:rsidR="000135AA" w:rsidRPr="000135AA">
        <w:rPr>
          <w:rFonts w:ascii="Times New Roman" w:hAnsi="Times New Roman" w:cs="Times New Roman"/>
        </w:rPr>
        <w:t xml:space="preserve">nõudeid, mille on välja töötanud </w:t>
      </w:r>
      <w:commentRangeStart w:id="23"/>
      <w:r w:rsidR="0066166E">
        <w:rPr>
          <w:rFonts w:ascii="Times New Roman" w:hAnsi="Times New Roman" w:cs="Times New Roman"/>
        </w:rPr>
        <w:t>skeemi</w:t>
      </w:r>
      <w:r w:rsidR="000135AA" w:rsidRPr="000135AA">
        <w:rPr>
          <w:rFonts w:ascii="Times New Roman" w:hAnsi="Times New Roman" w:cs="Times New Roman"/>
        </w:rPr>
        <w:t xml:space="preserve"> </w:t>
      </w:r>
      <w:commentRangeEnd w:id="23"/>
      <w:r w:rsidR="00DD2299">
        <w:rPr>
          <w:rStyle w:val="Kommentaariviide"/>
        </w:rPr>
        <w:commentReference w:id="23"/>
      </w:r>
      <w:r w:rsidR="000135AA" w:rsidRPr="000135AA">
        <w:rPr>
          <w:rFonts w:ascii="Times New Roman" w:hAnsi="Times New Roman" w:cs="Times New Roman"/>
        </w:rPr>
        <w:t>omanik, konsulteerides asjaomaste ekspertide ja huvirü</w:t>
      </w:r>
      <w:commentRangeStart w:id="24"/>
      <w:ins w:id="25" w:author="Inge Mehide - JUSTDIGI" w:date="2025-10-10T13:09:00Z" w16du:dateUtc="2025-10-10T10:09:00Z">
        <w:r w:rsidR="00962C04">
          <w:rPr>
            <w:rFonts w:ascii="Times New Roman" w:hAnsi="Times New Roman" w:cs="Times New Roman"/>
          </w:rPr>
          <w:t>h</w:t>
        </w:r>
        <w:commentRangeEnd w:id="24"/>
        <w:r w:rsidR="00962C04">
          <w:rPr>
            <w:rStyle w:val="Kommentaariviide"/>
          </w:rPr>
          <w:commentReference w:id="24"/>
        </w:r>
      </w:ins>
      <w:r w:rsidR="000135AA" w:rsidRPr="000135AA">
        <w:rPr>
          <w:rFonts w:ascii="Times New Roman" w:hAnsi="Times New Roman" w:cs="Times New Roman"/>
        </w:rPr>
        <w:t xml:space="preserve">madega. </w:t>
      </w:r>
      <w:commentRangeStart w:id="26"/>
      <w:r w:rsidR="000135AA" w:rsidRPr="000135AA">
        <w:rPr>
          <w:rFonts w:ascii="Times New Roman" w:hAnsi="Times New Roman" w:cs="Times New Roman"/>
        </w:rPr>
        <w:t>Sertifitseerimiss</w:t>
      </w:r>
      <w:r w:rsidR="0066166E">
        <w:rPr>
          <w:rFonts w:ascii="Times New Roman" w:hAnsi="Times New Roman" w:cs="Times New Roman"/>
        </w:rPr>
        <w:t>keem</w:t>
      </w:r>
      <w:r w:rsidR="000135AA" w:rsidRPr="000135AA">
        <w:rPr>
          <w:rFonts w:ascii="Times New Roman" w:hAnsi="Times New Roman" w:cs="Times New Roman"/>
        </w:rPr>
        <w:t xml:space="preserve"> </w:t>
      </w:r>
      <w:commentRangeEnd w:id="26"/>
      <w:r w:rsidR="006844D3">
        <w:rPr>
          <w:rStyle w:val="Kommentaariviide"/>
        </w:rPr>
        <w:commentReference w:id="26"/>
      </w:r>
      <w:r w:rsidR="000135AA" w:rsidRPr="000135AA">
        <w:rPr>
          <w:rFonts w:ascii="Times New Roman" w:hAnsi="Times New Roman" w:cs="Times New Roman"/>
        </w:rPr>
        <w:t xml:space="preserve">peab hõlmama nimetatud nõuete rikkumise menetlust. </w:t>
      </w:r>
      <w:commentRangeStart w:id="27"/>
      <w:r w:rsidR="0066166E">
        <w:rPr>
          <w:rFonts w:ascii="Times New Roman" w:hAnsi="Times New Roman" w:cs="Times New Roman"/>
        </w:rPr>
        <w:t>Skeemi</w:t>
      </w:r>
      <w:r w:rsidR="000135AA" w:rsidRPr="000135AA">
        <w:rPr>
          <w:rFonts w:ascii="Times New Roman" w:hAnsi="Times New Roman" w:cs="Times New Roman"/>
        </w:rPr>
        <w:t xml:space="preserve"> </w:t>
      </w:r>
      <w:commentRangeEnd w:id="27"/>
      <w:r w:rsidR="00134D79">
        <w:rPr>
          <w:rStyle w:val="Kommentaariviide"/>
        </w:rPr>
        <w:commentReference w:id="27"/>
      </w:r>
      <w:r w:rsidR="000135AA" w:rsidRPr="000135AA">
        <w:rPr>
          <w:rFonts w:ascii="Times New Roman" w:hAnsi="Times New Roman" w:cs="Times New Roman"/>
        </w:rPr>
        <w:t xml:space="preserve">omanikust ja kauplejast sõltumatul </w:t>
      </w:r>
      <w:r w:rsidR="0003648B">
        <w:rPr>
          <w:rFonts w:ascii="Times New Roman" w:hAnsi="Times New Roman" w:cs="Times New Roman"/>
        </w:rPr>
        <w:t>kontrollijal</w:t>
      </w:r>
      <w:r w:rsidR="000135AA" w:rsidRPr="000135AA">
        <w:rPr>
          <w:rFonts w:ascii="Times New Roman" w:hAnsi="Times New Roman" w:cs="Times New Roman"/>
        </w:rPr>
        <w:t xml:space="preserve"> peab olema õigus kestlikkusmärgise kasutamise </w:t>
      </w:r>
      <w:commentRangeStart w:id="28"/>
      <w:r w:rsidR="000135AA" w:rsidRPr="000135AA">
        <w:rPr>
          <w:rFonts w:ascii="Times New Roman" w:hAnsi="Times New Roman" w:cs="Times New Roman"/>
        </w:rPr>
        <w:t>õigus</w:t>
      </w:r>
      <w:del w:id="29" w:author="Inge Mehide - JUSTDIGI" w:date="2025-10-09T16:05:00Z" w16du:dateUtc="2025-10-09T13:05:00Z">
        <w:r w:rsidR="000135AA" w:rsidRPr="000135AA" w:rsidDel="00402DE9">
          <w:rPr>
            <w:rFonts w:ascii="Times New Roman" w:hAnsi="Times New Roman" w:cs="Times New Roman"/>
          </w:rPr>
          <w:delText>t</w:delText>
        </w:r>
      </w:del>
      <w:r w:rsidR="000135AA" w:rsidRPr="000135AA">
        <w:rPr>
          <w:rFonts w:ascii="Times New Roman" w:hAnsi="Times New Roman" w:cs="Times New Roman"/>
        </w:rPr>
        <w:t xml:space="preserve"> peatada või </w:t>
      </w:r>
      <w:proofErr w:type="spellStart"/>
      <w:r w:rsidR="000135AA" w:rsidRPr="000135AA">
        <w:rPr>
          <w:rFonts w:ascii="Times New Roman" w:hAnsi="Times New Roman" w:cs="Times New Roman"/>
        </w:rPr>
        <w:t>kestlikkusmärgise</w:t>
      </w:r>
      <w:proofErr w:type="spellEnd"/>
      <w:r w:rsidR="000135AA" w:rsidRPr="000135AA">
        <w:rPr>
          <w:rFonts w:ascii="Times New Roman" w:hAnsi="Times New Roman" w:cs="Times New Roman"/>
        </w:rPr>
        <w:t xml:space="preserve"> kasutami</w:t>
      </w:r>
      <w:ins w:id="30" w:author="Inge Mehide - JUSTDIGI" w:date="2025-10-09T16:06:00Z" w16du:dateUtc="2025-10-09T13:06:00Z">
        <w:r w:rsidR="00402DE9">
          <w:rPr>
            <w:rFonts w:ascii="Times New Roman" w:hAnsi="Times New Roman" w:cs="Times New Roman"/>
          </w:rPr>
          <w:t>ne</w:t>
        </w:r>
      </w:ins>
      <w:del w:id="31" w:author="Inge Mehide - JUSTDIGI" w:date="2025-10-09T16:06:00Z" w16du:dateUtc="2025-10-09T13:06:00Z">
        <w:r w:rsidR="000135AA" w:rsidRPr="000135AA" w:rsidDel="00402DE9">
          <w:rPr>
            <w:rFonts w:ascii="Times New Roman" w:hAnsi="Times New Roman" w:cs="Times New Roman"/>
          </w:rPr>
          <w:delText>st</w:delText>
        </w:r>
      </w:del>
      <w:r w:rsidR="000135AA" w:rsidRPr="000135AA">
        <w:rPr>
          <w:rFonts w:ascii="Times New Roman" w:hAnsi="Times New Roman" w:cs="Times New Roman"/>
        </w:rPr>
        <w:t xml:space="preserve"> </w:t>
      </w:r>
      <w:commentRangeEnd w:id="28"/>
      <w:r w:rsidR="00023F9B">
        <w:rPr>
          <w:rStyle w:val="Kommentaariviide"/>
        </w:rPr>
        <w:commentReference w:id="28"/>
      </w:r>
      <w:r w:rsidR="000135AA" w:rsidRPr="000135AA">
        <w:rPr>
          <w:rFonts w:ascii="Times New Roman" w:hAnsi="Times New Roman" w:cs="Times New Roman"/>
        </w:rPr>
        <w:t xml:space="preserve">keelata. </w:t>
      </w:r>
      <w:r w:rsidR="0003648B">
        <w:rPr>
          <w:rFonts w:ascii="Times New Roman" w:hAnsi="Times New Roman" w:cs="Times New Roman"/>
        </w:rPr>
        <w:t>Kontrollija</w:t>
      </w:r>
      <w:r w:rsidR="00DB492E">
        <w:rPr>
          <w:rFonts w:ascii="Times New Roman" w:hAnsi="Times New Roman" w:cs="Times New Roman"/>
        </w:rPr>
        <w:t xml:space="preserve"> pädevus ja</w:t>
      </w:r>
      <w:r w:rsidR="000135AA" w:rsidRPr="000135AA">
        <w:rPr>
          <w:rFonts w:ascii="Times New Roman" w:hAnsi="Times New Roman" w:cs="Times New Roman"/>
        </w:rPr>
        <w:t xml:space="preserve"> sõltumatus pea</w:t>
      </w:r>
      <w:ins w:id="32" w:author="Inge Mehide - JUSTDIGI" w:date="2025-10-09T16:15:00Z" w16du:dateUtc="2025-10-09T13:15:00Z">
        <w:r w:rsidR="003D74BA">
          <w:rPr>
            <w:rFonts w:ascii="Times New Roman" w:hAnsi="Times New Roman" w:cs="Times New Roman"/>
          </w:rPr>
          <w:t>vad</w:t>
        </w:r>
      </w:ins>
      <w:del w:id="33" w:author="Inge Mehide - JUSTDIGI" w:date="2025-10-09T16:15:00Z" w16du:dateUtc="2025-10-09T13:15:00Z">
        <w:r w:rsidR="000135AA" w:rsidRPr="000135AA" w:rsidDel="003D74BA">
          <w:rPr>
            <w:rFonts w:ascii="Times New Roman" w:hAnsi="Times New Roman" w:cs="Times New Roman"/>
          </w:rPr>
          <w:delText>b</w:delText>
        </w:r>
      </w:del>
      <w:r w:rsidR="000135AA" w:rsidRPr="000135AA">
        <w:rPr>
          <w:rFonts w:ascii="Times New Roman" w:hAnsi="Times New Roman" w:cs="Times New Roman"/>
        </w:rPr>
        <w:t xml:space="preserve"> põhinema rahvusvahelistel, Euroopa Liidu või riiklikel standarditel ja menetlustel</w:t>
      </w:r>
      <w:r w:rsidR="00BE1549">
        <w:rPr>
          <w:rFonts w:ascii="Times New Roman" w:hAnsi="Times New Roman" w:cs="Times New Roman"/>
        </w:rPr>
        <w:t>.“;</w:t>
      </w:r>
    </w:p>
    <w:p w14:paraId="1677AC04" w14:textId="77777777" w:rsidR="00246254" w:rsidRDefault="00246254" w:rsidP="00D71263">
      <w:pPr>
        <w:jc w:val="both"/>
        <w:rPr>
          <w:rFonts w:ascii="Times New Roman" w:hAnsi="Times New Roman" w:cs="Times New Roman"/>
        </w:rPr>
      </w:pPr>
    </w:p>
    <w:p w14:paraId="5DA746B8" w14:textId="5EC555AC" w:rsidR="005404F0" w:rsidRDefault="007F0F10" w:rsidP="00D71263">
      <w:pPr>
        <w:jc w:val="both"/>
        <w:rPr>
          <w:rFonts w:ascii="Times New Roman" w:hAnsi="Times New Roman" w:cs="Times New Roman"/>
        </w:rPr>
      </w:pPr>
      <w:r>
        <w:rPr>
          <w:rFonts w:ascii="Times New Roman" w:hAnsi="Times New Roman" w:cs="Times New Roman"/>
          <w:b/>
          <w:bCs/>
        </w:rPr>
        <w:t>3</w:t>
      </w:r>
      <w:r w:rsidR="00C055BC" w:rsidRPr="0014551B">
        <w:rPr>
          <w:rFonts w:ascii="Times New Roman" w:hAnsi="Times New Roman" w:cs="Times New Roman"/>
          <w:b/>
          <w:bCs/>
        </w:rPr>
        <w:t>)</w:t>
      </w:r>
      <w:r w:rsidR="00C055BC">
        <w:rPr>
          <w:rFonts w:ascii="Times New Roman" w:hAnsi="Times New Roman" w:cs="Times New Roman"/>
        </w:rPr>
        <w:t xml:space="preserve"> paragrahvi 16 lõiget 4 täiendatakse punktidega 4 ja 5 järgmises sõnastuses:</w:t>
      </w:r>
    </w:p>
    <w:p w14:paraId="1903E435" w14:textId="308264A7" w:rsidR="00C055BC" w:rsidRDefault="00C055BC" w:rsidP="00D71263">
      <w:pPr>
        <w:jc w:val="both"/>
        <w:rPr>
          <w:rFonts w:ascii="Times New Roman" w:hAnsi="Times New Roman" w:cs="Times New Roman"/>
        </w:rPr>
      </w:pPr>
      <w:r w:rsidRPr="00F17527">
        <w:rPr>
          <w:rFonts w:ascii="Times New Roman" w:hAnsi="Times New Roman" w:cs="Times New Roman"/>
        </w:rPr>
        <w:t>„</w:t>
      </w:r>
      <w:r w:rsidR="00B81B0E" w:rsidRPr="00F17527">
        <w:rPr>
          <w:rFonts w:ascii="Times New Roman" w:hAnsi="Times New Roman" w:cs="Times New Roman"/>
        </w:rPr>
        <w:t>4)</w:t>
      </w:r>
      <w:r w:rsidR="00380CD5">
        <w:rPr>
          <w:rFonts w:ascii="Times New Roman" w:hAnsi="Times New Roman" w:cs="Times New Roman"/>
        </w:rPr>
        <w:t xml:space="preserve"> </w:t>
      </w:r>
      <w:r w:rsidR="00A0287D" w:rsidRPr="00F17527">
        <w:rPr>
          <w:rFonts w:ascii="Times New Roman" w:hAnsi="Times New Roman" w:cs="Times New Roman"/>
        </w:rPr>
        <w:t>tulevase keskkonnatoimega seotud keskkonnaväidete esitami</w:t>
      </w:r>
      <w:r w:rsidR="00C0653E">
        <w:rPr>
          <w:rFonts w:ascii="Times New Roman" w:hAnsi="Times New Roman" w:cs="Times New Roman"/>
        </w:rPr>
        <w:t>ne</w:t>
      </w:r>
      <w:r w:rsidR="00A0287D" w:rsidRPr="00F17527">
        <w:rPr>
          <w:rFonts w:ascii="Times New Roman" w:hAnsi="Times New Roman" w:cs="Times New Roman"/>
        </w:rPr>
        <w:t xml:space="preserve"> </w:t>
      </w:r>
      <w:ins w:id="34" w:author="Inge Mehide - JUSTDIGI" w:date="2025-10-09T16:46:00Z" w16du:dateUtc="2025-10-09T13:46:00Z">
        <w:r w:rsidR="004C0A09">
          <w:rPr>
            <w:rFonts w:ascii="Times New Roman" w:hAnsi="Times New Roman" w:cs="Times New Roman"/>
          </w:rPr>
          <w:t xml:space="preserve">kohustusteta, mis on </w:t>
        </w:r>
      </w:ins>
      <w:r w:rsidR="00A0287D" w:rsidRPr="00F17527">
        <w:rPr>
          <w:rFonts w:ascii="Times New Roman" w:hAnsi="Times New Roman" w:cs="Times New Roman"/>
        </w:rPr>
        <w:t>selge</w:t>
      </w:r>
      <w:ins w:id="35" w:author="Inge Mehide - JUSTDIGI" w:date="2025-10-09T16:46:00Z" w16du:dateUtc="2025-10-09T13:46:00Z">
        <w:r w:rsidR="004C0A09">
          <w:rPr>
            <w:rFonts w:ascii="Times New Roman" w:hAnsi="Times New Roman" w:cs="Times New Roman"/>
          </w:rPr>
          <w:t>d</w:t>
        </w:r>
      </w:ins>
      <w:del w:id="36" w:author="Inge Mehide - JUSTDIGI" w:date="2025-10-09T16:46:00Z" w16du:dateUtc="2025-10-09T13:46:00Z">
        <w:r w:rsidR="00A0287D" w:rsidRPr="00F17527" w:rsidDel="004C0A09">
          <w:rPr>
            <w:rFonts w:ascii="Times New Roman" w:hAnsi="Times New Roman" w:cs="Times New Roman"/>
          </w:rPr>
          <w:delText>te</w:delText>
        </w:r>
      </w:del>
      <w:r w:rsidR="00A0287D" w:rsidRPr="00F17527">
        <w:rPr>
          <w:rFonts w:ascii="Times New Roman" w:hAnsi="Times New Roman" w:cs="Times New Roman"/>
        </w:rPr>
        <w:t>, objektiivse</w:t>
      </w:r>
      <w:ins w:id="37" w:author="Inge Mehide - JUSTDIGI" w:date="2025-10-09T16:46:00Z" w16du:dateUtc="2025-10-09T13:46:00Z">
        <w:r w:rsidR="004C0A09">
          <w:rPr>
            <w:rFonts w:ascii="Times New Roman" w:hAnsi="Times New Roman" w:cs="Times New Roman"/>
          </w:rPr>
          <w:t>d</w:t>
        </w:r>
      </w:ins>
      <w:del w:id="38" w:author="Inge Mehide - JUSTDIGI" w:date="2025-10-09T16:46:00Z" w16du:dateUtc="2025-10-09T13:46:00Z">
        <w:r w:rsidR="00A0287D" w:rsidRPr="00F17527" w:rsidDel="004C0A09">
          <w:rPr>
            <w:rFonts w:ascii="Times New Roman" w:hAnsi="Times New Roman" w:cs="Times New Roman"/>
          </w:rPr>
          <w:delText>te</w:delText>
        </w:r>
      </w:del>
      <w:r w:rsidR="00A0287D" w:rsidRPr="00F17527">
        <w:rPr>
          <w:rFonts w:ascii="Times New Roman" w:hAnsi="Times New Roman" w:cs="Times New Roman"/>
        </w:rPr>
        <w:t xml:space="preserve">, </w:t>
      </w:r>
      <w:commentRangeStart w:id="39"/>
      <w:r w:rsidR="00A0287D" w:rsidRPr="00F17527">
        <w:rPr>
          <w:rFonts w:ascii="Times New Roman" w:hAnsi="Times New Roman" w:cs="Times New Roman"/>
        </w:rPr>
        <w:t>üldsusele kättesaadava</w:t>
      </w:r>
      <w:ins w:id="40" w:author="Inge Mehide - JUSTDIGI" w:date="2025-10-09T16:47:00Z" w16du:dateUtc="2025-10-09T13:47:00Z">
        <w:r w:rsidR="00E04C66">
          <w:rPr>
            <w:rFonts w:ascii="Times New Roman" w:hAnsi="Times New Roman" w:cs="Times New Roman"/>
          </w:rPr>
          <w:t>d</w:t>
        </w:r>
      </w:ins>
      <w:del w:id="41" w:author="Inge Mehide - JUSTDIGI" w:date="2025-10-09T16:47:00Z" w16du:dateUtc="2025-10-09T13:47:00Z">
        <w:r w:rsidR="00A0287D" w:rsidRPr="00F17527" w:rsidDel="00E04C66">
          <w:rPr>
            <w:rFonts w:ascii="Times New Roman" w:hAnsi="Times New Roman" w:cs="Times New Roman"/>
          </w:rPr>
          <w:delText>te</w:delText>
        </w:r>
      </w:del>
      <w:r w:rsidR="00A0287D" w:rsidRPr="00F17527">
        <w:rPr>
          <w:rFonts w:ascii="Times New Roman" w:hAnsi="Times New Roman" w:cs="Times New Roman"/>
        </w:rPr>
        <w:t xml:space="preserve"> </w:t>
      </w:r>
      <w:commentRangeEnd w:id="39"/>
      <w:r w:rsidR="004C0A09">
        <w:rPr>
          <w:rStyle w:val="Kommentaariviide"/>
        </w:rPr>
        <w:commentReference w:id="39"/>
      </w:r>
      <w:r w:rsidR="00A0287D" w:rsidRPr="00F17527">
        <w:rPr>
          <w:rFonts w:ascii="Times New Roman" w:hAnsi="Times New Roman" w:cs="Times New Roman"/>
        </w:rPr>
        <w:t>ja kontrollitava</w:t>
      </w:r>
      <w:ins w:id="42" w:author="Inge Mehide - JUSTDIGI" w:date="2025-10-09T16:47:00Z" w16du:dateUtc="2025-10-09T13:47:00Z">
        <w:r w:rsidR="004C0A09">
          <w:rPr>
            <w:rFonts w:ascii="Times New Roman" w:hAnsi="Times New Roman" w:cs="Times New Roman"/>
          </w:rPr>
          <w:t>d</w:t>
        </w:r>
      </w:ins>
      <w:del w:id="43" w:author="Inge Mehide - JUSTDIGI" w:date="2025-10-09T16:47:00Z" w16du:dateUtc="2025-10-09T13:47:00Z">
        <w:r w:rsidR="00A0287D" w:rsidRPr="00F17527" w:rsidDel="004C0A09">
          <w:rPr>
            <w:rFonts w:ascii="Times New Roman" w:hAnsi="Times New Roman" w:cs="Times New Roman"/>
          </w:rPr>
          <w:delText>te kohustustet</w:delText>
        </w:r>
        <w:r w:rsidR="00A0287D" w:rsidRPr="00F17527" w:rsidDel="003C0D2C">
          <w:rPr>
            <w:rFonts w:ascii="Times New Roman" w:hAnsi="Times New Roman" w:cs="Times New Roman"/>
          </w:rPr>
          <w:delText>a, mis</w:delText>
        </w:r>
      </w:del>
      <w:r w:rsidR="00A0287D" w:rsidRPr="00F17527">
        <w:rPr>
          <w:rFonts w:ascii="Times New Roman" w:hAnsi="Times New Roman" w:cs="Times New Roman"/>
        </w:rPr>
        <w:t xml:space="preserve"> </w:t>
      </w:r>
      <w:ins w:id="44" w:author="Inge Mehide - JUSTDIGI" w:date="2025-10-09T16:47:00Z" w16du:dateUtc="2025-10-09T13:47:00Z">
        <w:r w:rsidR="003C0D2C">
          <w:rPr>
            <w:rFonts w:ascii="Times New Roman" w:hAnsi="Times New Roman" w:cs="Times New Roman"/>
          </w:rPr>
          <w:t xml:space="preserve">ning </w:t>
        </w:r>
      </w:ins>
      <w:r w:rsidR="00A0287D" w:rsidRPr="00F17527">
        <w:rPr>
          <w:rFonts w:ascii="Times New Roman" w:hAnsi="Times New Roman" w:cs="Times New Roman"/>
        </w:rPr>
        <w:t>on sätestatud rakenduskavas</w:t>
      </w:r>
      <w:r w:rsidR="00A43EC8">
        <w:rPr>
          <w:rFonts w:ascii="Times New Roman" w:hAnsi="Times New Roman" w:cs="Times New Roman"/>
        </w:rPr>
        <w:t>,</w:t>
      </w:r>
      <w:r w:rsidR="00213C4F">
        <w:rPr>
          <w:rFonts w:ascii="Times New Roman" w:hAnsi="Times New Roman" w:cs="Times New Roman"/>
        </w:rPr>
        <w:t xml:space="preserve"> </w:t>
      </w:r>
      <w:commentRangeStart w:id="45"/>
      <w:r w:rsidR="00213C4F">
        <w:rPr>
          <w:rFonts w:ascii="Times New Roman" w:hAnsi="Times New Roman" w:cs="Times New Roman"/>
        </w:rPr>
        <w:t xml:space="preserve">mis sisaldab </w:t>
      </w:r>
      <w:r w:rsidR="00476E13">
        <w:rPr>
          <w:rFonts w:ascii="Times New Roman" w:hAnsi="Times New Roman" w:cs="Times New Roman"/>
        </w:rPr>
        <w:t xml:space="preserve">mõõdetavaid ja ajaliselt </w:t>
      </w:r>
      <w:r w:rsidR="003566E0">
        <w:rPr>
          <w:rFonts w:ascii="Times New Roman" w:hAnsi="Times New Roman" w:cs="Times New Roman"/>
        </w:rPr>
        <w:t>piiritletud eesmärke</w:t>
      </w:r>
      <w:r w:rsidR="00066D10">
        <w:rPr>
          <w:rFonts w:ascii="Times New Roman" w:hAnsi="Times New Roman" w:cs="Times New Roman"/>
        </w:rPr>
        <w:t xml:space="preserve">, </w:t>
      </w:r>
      <w:r w:rsidR="00500229">
        <w:rPr>
          <w:rFonts w:ascii="Times New Roman" w:hAnsi="Times New Roman" w:cs="Times New Roman"/>
        </w:rPr>
        <w:t xml:space="preserve">infot vajalike </w:t>
      </w:r>
      <w:r w:rsidR="00066D10">
        <w:rPr>
          <w:rFonts w:ascii="Times New Roman" w:hAnsi="Times New Roman" w:cs="Times New Roman"/>
        </w:rPr>
        <w:t>eelarvevahend</w:t>
      </w:r>
      <w:r w:rsidR="00500229">
        <w:rPr>
          <w:rFonts w:ascii="Times New Roman" w:hAnsi="Times New Roman" w:cs="Times New Roman"/>
        </w:rPr>
        <w:t>ite kohta</w:t>
      </w:r>
      <w:r w:rsidR="003566E0">
        <w:rPr>
          <w:rFonts w:ascii="Times New Roman" w:hAnsi="Times New Roman" w:cs="Times New Roman"/>
        </w:rPr>
        <w:t xml:space="preserve"> ning muid olulisi elemente</w:t>
      </w:r>
      <w:r w:rsidR="0053292E">
        <w:rPr>
          <w:rFonts w:ascii="Times New Roman" w:hAnsi="Times New Roman" w:cs="Times New Roman"/>
        </w:rPr>
        <w:t xml:space="preserve"> ning mida </w:t>
      </w:r>
      <w:r w:rsidR="00066F14">
        <w:rPr>
          <w:rFonts w:ascii="Times New Roman" w:hAnsi="Times New Roman" w:cs="Times New Roman"/>
        </w:rPr>
        <w:t>kontrollib</w:t>
      </w:r>
      <w:r w:rsidR="0053292E">
        <w:rPr>
          <w:rFonts w:ascii="Times New Roman" w:hAnsi="Times New Roman" w:cs="Times New Roman"/>
        </w:rPr>
        <w:t xml:space="preserve"> </w:t>
      </w:r>
      <w:r w:rsidR="00066F14">
        <w:rPr>
          <w:rFonts w:ascii="Times New Roman" w:hAnsi="Times New Roman" w:cs="Times New Roman"/>
        </w:rPr>
        <w:t>regulaarselt sõltumatu kolmandast isikust ekspert</w:t>
      </w:r>
      <w:r w:rsidR="00D61211">
        <w:rPr>
          <w:rFonts w:ascii="Times New Roman" w:hAnsi="Times New Roman" w:cs="Times New Roman"/>
        </w:rPr>
        <w:t xml:space="preserve">, kelle </w:t>
      </w:r>
      <w:r w:rsidR="00D71263">
        <w:rPr>
          <w:rFonts w:ascii="Times New Roman" w:hAnsi="Times New Roman" w:cs="Times New Roman"/>
        </w:rPr>
        <w:t>hinnangud</w:t>
      </w:r>
      <w:r w:rsidR="00D61211">
        <w:rPr>
          <w:rFonts w:ascii="Times New Roman" w:hAnsi="Times New Roman" w:cs="Times New Roman"/>
        </w:rPr>
        <w:t xml:space="preserve"> peavad olema tarbijale kättesaadavad</w:t>
      </w:r>
      <w:r w:rsidR="00D71263">
        <w:rPr>
          <w:rFonts w:ascii="Times New Roman" w:hAnsi="Times New Roman" w:cs="Times New Roman"/>
        </w:rPr>
        <w:t>;</w:t>
      </w:r>
      <w:commentRangeEnd w:id="45"/>
      <w:r w:rsidR="0073052F">
        <w:rPr>
          <w:rStyle w:val="Kommentaariviide"/>
        </w:rPr>
        <w:commentReference w:id="45"/>
      </w:r>
    </w:p>
    <w:p w14:paraId="72A00D9E" w14:textId="23CB8EB0" w:rsidR="00B81B0E" w:rsidRDefault="00B81B0E" w:rsidP="00D71263">
      <w:pPr>
        <w:jc w:val="both"/>
        <w:rPr>
          <w:rFonts w:ascii="Times New Roman" w:hAnsi="Times New Roman" w:cs="Times New Roman"/>
        </w:rPr>
      </w:pPr>
      <w:r>
        <w:rPr>
          <w:rFonts w:ascii="Times New Roman" w:hAnsi="Times New Roman" w:cs="Times New Roman"/>
        </w:rPr>
        <w:t>5)</w:t>
      </w:r>
      <w:r w:rsidR="00B5546B">
        <w:rPr>
          <w:rFonts w:ascii="Times New Roman" w:hAnsi="Times New Roman" w:cs="Times New Roman"/>
        </w:rPr>
        <w:t xml:space="preserve"> tarbijale sellise kasu reklaamimi</w:t>
      </w:r>
      <w:r w:rsidR="00C0653E">
        <w:rPr>
          <w:rFonts w:ascii="Times New Roman" w:hAnsi="Times New Roman" w:cs="Times New Roman"/>
        </w:rPr>
        <w:t>ne</w:t>
      </w:r>
      <w:r w:rsidR="00B5546B">
        <w:rPr>
          <w:rFonts w:ascii="Times New Roman" w:hAnsi="Times New Roman" w:cs="Times New Roman"/>
        </w:rPr>
        <w:t xml:space="preserve">, mis ei ole asjakohane ega tulene </w:t>
      </w:r>
      <w:r w:rsidR="00540C7E">
        <w:rPr>
          <w:rFonts w:ascii="Times New Roman" w:hAnsi="Times New Roman" w:cs="Times New Roman"/>
        </w:rPr>
        <w:t>kauba</w:t>
      </w:r>
      <w:r w:rsidR="00B5546B">
        <w:rPr>
          <w:rFonts w:ascii="Times New Roman" w:hAnsi="Times New Roman" w:cs="Times New Roman"/>
        </w:rPr>
        <w:t xml:space="preserve"> või ettevõtte omadusest</w:t>
      </w:r>
      <w:r w:rsidR="00165CFD">
        <w:rPr>
          <w:rFonts w:ascii="Times New Roman" w:hAnsi="Times New Roman" w:cs="Times New Roman"/>
        </w:rPr>
        <w:t>.</w:t>
      </w:r>
      <w:r w:rsidR="00755155">
        <w:rPr>
          <w:rFonts w:ascii="Times New Roman" w:hAnsi="Times New Roman" w:cs="Times New Roman"/>
        </w:rPr>
        <w:t>“</w:t>
      </w:r>
      <w:r w:rsidR="00165CFD">
        <w:rPr>
          <w:rFonts w:ascii="Times New Roman" w:hAnsi="Times New Roman" w:cs="Times New Roman"/>
        </w:rPr>
        <w:t>;</w:t>
      </w:r>
    </w:p>
    <w:p w14:paraId="04CA9AA5" w14:textId="77777777" w:rsidR="00246254" w:rsidRDefault="00246254" w:rsidP="00246254">
      <w:pPr>
        <w:jc w:val="both"/>
        <w:rPr>
          <w:rFonts w:ascii="Times New Roman" w:hAnsi="Times New Roman" w:cs="Times New Roman"/>
          <w:b/>
          <w:bCs/>
        </w:rPr>
      </w:pPr>
    </w:p>
    <w:p w14:paraId="3997809C" w14:textId="79FD8951" w:rsidR="005404F0" w:rsidRDefault="007F0F10" w:rsidP="00823B6F">
      <w:pPr>
        <w:jc w:val="both"/>
        <w:rPr>
          <w:rFonts w:ascii="Times New Roman" w:hAnsi="Times New Roman" w:cs="Times New Roman"/>
        </w:rPr>
      </w:pPr>
      <w:r>
        <w:rPr>
          <w:rFonts w:ascii="Times New Roman" w:hAnsi="Times New Roman" w:cs="Times New Roman"/>
          <w:b/>
          <w:bCs/>
        </w:rPr>
        <w:t>4</w:t>
      </w:r>
      <w:r w:rsidR="005404F0" w:rsidRPr="0014551B">
        <w:rPr>
          <w:rFonts w:ascii="Times New Roman" w:hAnsi="Times New Roman" w:cs="Times New Roman"/>
          <w:b/>
          <w:bCs/>
        </w:rPr>
        <w:t>)</w:t>
      </w:r>
      <w:r w:rsidR="005404F0">
        <w:rPr>
          <w:rFonts w:ascii="Times New Roman" w:hAnsi="Times New Roman" w:cs="Times New Roman"/>
        </w:rPr>
        <w:t xml:space="preserve"> paragrahvi 16 lõiget 8 täiendatakse </w:t>
      </w:r>
      <w:commentRangeStart w:id="46"/>
      <w:r w:rsidR="005404F0">
        <w:rPr>
          <w:rFonts w:ascii="Times New Roman" w:hAnsi="Times New Roman" w:cs="Times New Roman"/>
        </w:rPr>
        <w:t>punktiga 2</w:t>
      </w:r>
      <w:r w:rsidR="005404F0" w:rsidRPr="005404F0">
        <w:rPr>
          <w:rFonts w:ascii="Times New Roman" w:hAnsi="Times New Roman" w:cs="Times New Roman"/>
          <w:vertAlign w:val="superscript"/>
        </w:rPr>
        <w:t>1</w:t>
      </w:r>
      <w:commentRangeEnd w:id="46"/>
      <w:r w:rsidR="00732D49">
        <w:rPr>
          <w:rStyle w:val="Kommentaariviide"/>
        </w:rPr>
        <w:commentReference w:id="46"/>
      </w:r>
      <w:r w:rsidR="005404F0">
        <w:rPr>
          <w:rFonts w:ascii="Times New Roman" w:hAnsi="Times New Roman" w:cs="Times New Roman"/>
        </w:rPr>
        <w:t xml:space="preserve"> järgmises sõnastuses:</w:t>
      </w:r>
    </w:p>
    <w:p w14:paraId="0484B53B" w14:textId="384F6DA8" w:rsidR="00785FEA" w:rsidRPr="00823B6F" w:rsidRDefault="005404F0" w:rsidP="00246254">
      <w:pPr>
        <w:jc w:val="both"/>
        <w:rPr>
          <w:rFonts w:ascii="Times New Roman" w:hAnsi="Times New Roman" w:cs="Times New Roman"/>
        </w:rPr>
      </w:pPr>
      <w:r>
        <w:rPr>
          <w:rFonts w:ascii="Times New Roman" w:hAnsi="Times New Roman" w:cs="Times New Roman"/>
        </w:rPr>
        <w:lastRenderedPageBreak/>
        <w:t>„2</w:t>
      </w:r>
      <w:r w:rsidRPr="005404F0">
        <w:rPr>
          <w:rFonts w:ascii="Times New Roman" w:hAnsi="Times New Roman" w:cs="Times New Roman"/>
          <w:vertAlign w:val="superscript"/>
        </w:rPr>
        <w:t>1</w:t>
      </w:r>
      <w:r>
        <w:rPr>
          <w:rFonts w:ascii="Times New Roman" w:hAnsi="Times New Roman" w:cs="Times New Roman"/>
        </w:rPr>
        <w:t xml:space="preserve">) sellise kestlikkusmärgise </w:t>
      </w:r>
      <w:r w:rsidR="00DF461E">
        <w:rPr>
          <w:rFonts w:ascii="Times New Roman" w:hAnsi="Times New Roman" w:cs="Times New Roman"/>
        </w:rPr>
        <w:t>kasu</w:t>
      </w:r>
      <w:r>
        <w:rPr>
          <w:rFonts w:ascii="Times New Roman" w:hAnsi="Times New Roman" w:cs="Times New Roman"/>
        </w:rPr>
        <w:t xml:space="preserve">tamine, mis ei põhine </w:t>
      </w:r>
      <w:commentRangeStart w:id="47"/>
      <w:r>
        <w:rPr>
          <w:rFonts w:ascii="Times New Roman" w:hAnsi="Times New Roman" w:cs="Times New Roman"/>
        </w:rPr>
        <w:t>sertifitseerimis</w:t>
      </w:r>
      <w:r w:rsidR="00F5653B">
        <w:rPr>
          <w:rFonts w:ascii="Times New Roman" w:hAnsi="Times New Roman" w:cs="Times New Roman"/>
        </w:rPr>
        <w:t>süsteemil</w:t>
      </w:r>
      <w:r>
        <w:rPr>
          <w:rFonts w:ascii="Times New Roman" w:hAnsi="Times New Roman" w:cs="Times New Roman"/>
        </w:rPr>
        <w:t xml:space="preserve"> </w:t>
      </w:r>
      <w:commentRangeEnd w:id="47"/>
      <w:r w:rsidR="00657444">
        <w:rPr>
          <w:rStyle w:val="Kommentaariviide"/>
        </w:rPr>
        <w:commentReference w:id="47"/>
      </w:r>
      <w:r>
        <w:rPr>
          <w:rFonts w:ascii="Times New Roman" w:hAnsi="Times New Roman" w:cs="Times New Roman"/>
        </w:rPr>
        <w:t xml:space="preserve">või mida ei ole kehtestanud </w:t>
      </w:r>
      <w:r w:rsidR="0033772F">
        <w:rPr>
          <w:rFonts w:ascii="Times New Roman" w:hAnsi="Times New Roman" w:cs="Times New Roman"/>
        </w:rPr>
        <w:t>haldusorgan</w:t>
      </w:r>
      <w:r>
        <w:rPr>
          <w:rFonts w:ascii="Times New Roman" w:hAnsi="Times New Roman" w:cs="Times New Roman"/>
        </w:rPr>
        <w:t>;“;</w:t>
      </w:r>
    </w:p>
    <w:p w14:paraId="08963B73" w14:textId="77777777" w:rsidR="00246254" w:rsidRDefault="00246254" w:rsidP="00F412E5">
      <w:pPr>
        <w:jc w:val="both"/>
        <w:rPr>
          <w:rFonts w:ascii="Times New Roman" w:hAnsi="Times New Roman" w:cs="Times New Roman"/>
        </w:rPr>
      </w:pPr>
    </w:p>
    <w:p w14:paraId="68D538A3" w14:textId="3775FBF0" w:rsidR="005404F0" w:rsidRDefault="007F0F10" w:rsidP="00F412E5">
      <w:pPr>
        <w:jc w:val="both"/>
        <w:rPr>
          <w:rFonts w:ascii="Times New Roman" w:hAnsi="Times New Roman" w:cs="Times New Roman"/>
        </w:rPr>
      </w:pPr>
      <w:r>
        <w:rPr>
          <w:rFonts w:ascii="Times New Roman" w:hAnsi="Times New Roman" w:cs="Times New Roman"/>
          <w:b/>
          <w:bCs/>
        </w:rPr>
        <w:t>5</w:t>
      </w:r>
      <w:r w:rsidR="005404F0" w:rsidRPr="0014551B">
        <w:rPr>
          <w:rFonts w:ascii="Times New Roman" w:hAnsi="Times New Roman" w:cs="Times New Roman"/>
          <w:b/>
          <w:bCs/>
        </w:rPr>
        <w:t>)</w:t>
      </w:r>
      <w:r w:rsidR="005404F0">
        <w:rPr>
          <w:rFonts w:ascii="Times New Roman" w:hAnsi="Times New Roman" w:cs="Times New Roman"/>
        </w:rPr>
        <w:t xml:space="preserve"> paragrahvi 16 lõiget 8 täiendatakse punktidega 4</w:t>
      </w:r>
      <w:r w:rsidR="005404F0" w:rsidRPr="005404F0">
        <w:rPr>
          <w:rFonts w:ascii="Times New Roman" w:hAnsi="Times New Roman" w:cs="Times New Roman"/>
          <w:vertAlign w:val="superscript"/>
        </w:rPr>
        <w:t>1</w:t>
      </w:r>
      <w:r w:rsidR="000A7F63">
        <w:rPr>
          <w:rFonts w:ascii="Times New Roman" w:hAnsi="Times New Roman" w:cs="Times New Roman"/>
        </w:rPr>
        <w:t>–</w:t>
      </w:r>
      <w:r w:rsidR="005404F0">
        <w:rPr>
          <w:rFonts w:ascii="Times New Roman" w:hAnsi="Times New Roman" w:cs="Times New Roman"/>
        </w:rPr>
        <w:t>4</w:t>
      </w:r>
      <w:r w:rsidR="005404F0" w:rsidRPr="005404F0">
        <w:rPr>
          <w:rFonts w:ascii="Times New Roman" w:hAnsi="Times New Roman" w:cs="Times New Roman"/>
          <w:vertAlign w:val="superscript"/>
        </w:rPr>
        <w:t>3</w:t>
      </w:r>
      <w:r w:rsidR="005404F0">
        <w:rPr>
          <w:rFonts w:ascii="Times New Roman" w:hAnsi="Times New Roman" w:cs="Times New Roman"/>
        </w:rPr>
        <w:t xml:space="preserve"> järgmises sõnastuses:</w:t>
      </w:r>
    </w:p>
    <w:p w14:paraId="11E010B3" w14:textId="34E3E315" w:rsidR="0053331F" w:rsidRDefault="0053331F" w:rsidP="00F412E5">
      <w:pPr>
        <w:jc w:val="both"/>
        <w:rPr>
          <w:rFonts w:ascii="Times New Roman" w:hAnsi="Times New Roman" w:cs="Times New Roman"/>
        </w:rPr>
      </w:pPr>
      <w:r>
        <w:rPr>
          <w:rFonts w:ascii="Times New Roman" w:hAnsi="Times New Roman" w:cs="Times New Roman"/>
        </w:rPr>
        <w:t>„4</w:t>
      </w:r>
      <w:r w:rsidRPr="0053331F">
        <w:rPr>
          <w:rFonts w:ascii="Times New Roman" w:hAnsi="Times New Roman" w:cs="Times New Roman"/>
          <w:vertAlign w:val="superscript"/>
        </w:rPr>
        <w:t>1</w:t>
      </w:r>
      <w:r>
        <w:rPr>
          <w:rFonts w:ascii="Times New Roman" w:hAnsi="Times New Roman" w:cs="Times New Roman"/>
        </w:rPr>
        <w:t xml:space="preserve">) üldise keskkonnaväite esitamine, ilma et kaupleja suudaks </w:t>
      </w:r>
      <w:commentRangeStart w:id="48"/>
      <w:r w:rsidR="00A67030">
        <w:rPr>
          <w:rFonts w:ascii="Times New Roman" w:hAnsi="Times New Roman" w:cs="Times New Roman"/>
        </w:rPr>
        <w:t>demonstreerida</w:t>
      </w:r>
      <w:r w:rsidR="00F412E5">
        <w:rPr>
          <w:rFonts w:ascii="Times New Roman" w:hAnsi="Times New Roman" w:cs="Times New Roman"/>
        </w:rPr>
        <w:t xml:space="preserve"> </w:t>
      </w:r>
      <w:commentRangeEnd w:id="48"/>
      <w:r w:rsidR="007F5BA0">
        <w:rPr>
          <w:rStyle w:val="Kommentaariviide"/>
        </w:rPr>
        <w:commentReference w:id="48"/>
      </w:r>
      <w:r>
        <w:rPr>
          <w:rFonts w:ascii="Times New Roman" w:hAnsi="Times New Roman" w:cs="Times New Roman"/>
        </w:rPr>
        <w:t>väite seisukohast olulist tunn</w:t>
      </w:r>
      <w:r w:rsidR="000D006C">
        <w:rPr>
          <w:rFonts w:ascii="Times New Roman" w:hAnsi="Times New Roman" w:cs="Times New Roman"/>
        </w:rPr>
        <w:t>u</w:t>
      </w:r>
      <w:r>
        <w:rPr>
          <w:rFonts w:ascii="Times New Roman" w:hAnsi="Times New Roman" w:cs="Times New Roman"/>
        </w:rPr>
        <w:t>statud suurepärast keskkonnatoimet;</w:t>
      </w:r>
    </w:p>
    <w:p w14:paraId="2643C331" w14:textId="431096C8" w:rsidR="0053331F" w:rsidRDefault="0053331F" w:rsidP="00F412E5">
      <w:pPr>
        <w:jc w:val="both"/>
        <w:rPr>
          <w:rFonts w:ascii="Times New Roman" w:hAnsi="Times New Roman" w:cs="Times New Roman"/>
        </w:rPr>
      </w:pPr>
      <w:r>
        <w:rPr>
          <w:rFonts w:ascii="Times New Roman" w:hAnsi="Times New Roman" w:cs="Times New Roman"/>
        </w:rPr>
        <w:t>4</w:t>
      </w:r>
      <w:r w:rsidRPr="0053331F">
        <w:rPr>
          <w:rFonts w:ascii="Times New Roman" w:hAnsi="Times New Roman" w:cs="Times New Roman"/>
          <w:vertAlign w:val="superscript"/>
        </w:rPr>
        <w:t>2</w:t>
      </w:r>
      <w:r>
        <w:rPr>
          <w:rFonts w:ascii="Times New Roman" w:hAnsi="Times New Roman" w:cs="Times New Roman"/>
        </w:rPr>
        <w:t xml:space="preserve">) keskkonnaväite esitamine kogu toote või </w:t>
      </w:r>
      <w:r w:rsidR="00BD484D">
        <w:rPr>
          <w:rFonts w:ascii="Times New Roman" w:hAnsi="Times New Roman" w:cs="Times New Roman"/>
        </w:rPr>
        <w:t xml:space="preserve">kogu </w:t>
      </w:r>
      <w:r>
        <w:rPr>
          <w:rFonts w:ascii="Times New Roman" w:hAnsi="Times New Roman" w:cs="Times New Roman"/>
        </w:rPr>
        <w:t xml:space="preserve">kaupleja </w:t>
      </w:r>
      <w:r w:rsidR="00E40CA6">
        <w:rPr>
          <w:rFonts w:ascii="Times New Roman" w:hAnsi="Times New Roman" w:cs="Times New Roman"/>
        </w:rPr>
        <w:t>ettevõtte</w:t>
      </w:r>
      <w:r>
        <w:rPr>
          <w:rFonts w:ascii="Times New Roman" w:hAnsi="Times New Roman" w:cs="Times New Roman"/>
        </w:rPr>
        <w:t xml:space="preserve"> kohta, kui see puudutab ainult toote </w:t>
      </w:r>
      <w:r w:rsidR="00046954">
        <w:rPr>
          <w:rFonts w:ascii="Times New Roman" w:hAnsi="Times New Roman" w:cs="Times New Roman"/>
        </w:rPr>
        <w:t>konkreetset osa</w:t>
      </w:r>
      <w:r>
        <w:rPr>
          <w:rFonts w:ascii="Times New Roman" w:hAnsi="Times New Roman" w:cs="Times New Roman"/>
        </w:rPr>
        <w:t xml:space="preserve"> või</w:t>
      </w:r>
      <w:r w:rsidR="00F47480">
        <w:rPr>
          <w:rFonts w:ascii="Times New Roman" w:hAnsi="Times New Roman" w:cs="Times New Roman"/>
        </w:rPr>
        <w:t xml:space="preserve"> ainult</w:t>
      </w:r>
      <w:r>
        <w:rPr>
          <w:rFonts w:ascii="Times New Roman" w:hAnsi="Times New Roman" w:cs="Times New Roman"/>
        </w:rPr>
        <w:t xml:space="preserve"> kaupleja </w:t>
      </w:r>
      <w:r w:rsidR="009C141F">
        <w:rPr>
          <w:rFonts w:ascii="Times New Roman" w:hAnsi="Times New Roman" w:cs="Times New Roman"/>
        </w:rPr>
        <w:t xml:space="preserve">ettevõtte </w:t>
      </w:r>
      <w:r w:rsidR="001D13D3">
        <w:rPr>
          <w:rFonts w:ascii="Times New Roman" w:hAnsi="Times New Roman" w:cs="Times New Roman"/>
        </w:rPr>
        <w:t>konkreetset tegevust</w:t>
      </w:r>
      <w:r>
        <w:rPr>
          <w:rFonts w:ascii="Times New Roman" w:hAnsi="Times New Roman" w:cs="Times New Roman"/>
        </w:rPr>
        <w:t>;</w:t>
      </w:r>
    </w:p>
    <w:p w14:paraId="4D7ECD2B" w14:textId="060BA899" w:rsidR="0053331F" w:rsidRDefault="0053331F" w:rsidP="00F412E5">
      <w:pPr>
        <w:jc w:val="both"/>
        <w:rPr>
          <w:rFonts w:ascii="Times New Roman" w:hAnsi="Times New Roman" w:cs="Times New Roman"/>
        </w:rPr>
      </w:pPr>
      <w:r>
        <w:rPr>
          <w:rFonts w:ascii="Times New Roman" w:hAnsi="Times New Roman" w:cs="Times New Roman"/>
        </w:rPr>
        <w:t>4</w:t>
      </w:r>
      <w:r w:rsidRPr="0053331F">
        <w:rPr>
          <w:rFonts w:ascii="Times New Roman" w:hAnsi="Times New Roman" w:cs="Times New Roman"/>
          <w:vertAlign w:val="superscript"/>
        </w:rPr>
        <w:t>3</w:t>
      </w:r>
      <w:r>
        <w:rPr>
          <w:rFonts w:ascii="Times New Roman" w:hAnsi="Times New Roman" w:cs="Times New Roman"/>
        </w:rPr>
        <w:t xml:space="preserve">) </w:t>
      </w:r>
      <w:r w:rsidR="003D04DB">
        <w:rPr>
          <w:rFonts w:ascii="Times New Roman" w:hAnsi="Times New Roman" w:cs="Times New Roman"/>
        </w:rPr>
        <w:t>väide</w:t>
      </w:r>
      <w:r>
        <w:rPr>
          <w:rFonts w:ascii="Times New Roman" w:hAnsi="Times New Roman" w:cs="Times New Roman"/>
        </w:rPr>
        <w:t xml:space="preserve">, et kaubal on keskkonnale kasvuhoonegaaside heite </w:t>
      </w:r>
      <w:commentRangeStart w:id="49"/>
      <w:del w:id="50" w:author="Inge Mehide - JUSTDIGI" w:date="2025-10-10T09:42:00Z" w16du:dateUtc="2025-10-10T06:42:00Z">
        <w:r w:rsidDel="00C76C7E">
          <w:rPr>
            <w:rFonts w:ascii="Times New Roman" w:hAnsi="Times New Roman" w:cs="Times New Roman"/>
          </w:rPr>
          <w:delText xml:space="preserve">seisukohast </w:delText>
        </w:r>
      </w:del>
      <w:ins w:id="51" w:author="Inge Mehide - JUSTDIGI" w:date="2025-10-10T09:42:00Z" w16du:dateUtc="2025-10-10T06:42:00Z">
        <w:r w:rsidR="00C76C7E">
          <w:rPr>
            <w:rFonts w:ascii="Times New Roman" w:hAnsi="Times New Roman" w:cs="Times New Roman"/>
          </w:rPr>
          <w:t xml:space="preserve">poolest </w:t>
        </w:r>
      </w:ins>
      <w:commentRangeEnd w:id="49"/>
      <w:r w:rsidR="000B435B">
        <w:rPr>
          <w:rStyle w:val="Kommentaariviide"/>
        </w:rPr>
        <w:commentReference w:id="49"/>
      </w:r>
      <w:r>
        <w:rPr>
          <w:rFonts w:ascii="Times New Roman" w:hAnsi="Times New Roman" w:cs="Times New Roman"/>
        </w:rPr>
        <w:t>neutraalne, väiksem või positiivne mõju;“;</w:t>
      </w:r>
    </w:p>
    <w:p w14:paraId="6F0B52E4" w14:textId="77777777" w:rsidR="00246254" w:rsidRDefault="00246254" w:rsidP="00246254">
      <w:pPr>
        <w:jc w:val="both"/>
        <w:rPr>
          <w:rFonts w:ascii="Times New Roman" w:hAnsi="Times New Roman" w:cs="Times New Roman"/>
          <w:b/>
          <w:bCs/>
        </w:rPr>
      </w:pPr>
    </w:p>
    <w:p w14:paraId="3350D63B" w14:textId="5EE012C1" w:rsidR="0053331F" w:rsidRDefault="007F0F10" w:rsidP="00FA09E3">
      <w:pPr>
        <w:jc w:val="both"/>
        <w:rPr>
          <w:rFonts w:ascii="Times New Roman" w:hAnsi="Times New Roman" w:cs="Times New Roman"/>
        </w:rPr>
      </w:pPr>
      <w:r>
        <w:rPr>
          <w:rFonts w:ascii="Times New Roman" w:hAnsi="Times New Roman" w:cs="Times New Roman"/>
          <w:b/>
          <w:bCs/>
        </w:rPr>
        <w:t>6</w:t>
      </w:r>
      <w:r w:rsidR="0053331F" w:rsidRPr="0014551B">
        <w:rPr>
          <w:rFonts w:ascii="Times New Roman" w:hAnsi="Times New Roman" w:cs="Times New Roman"/>
          <w:b/>
          <w:bCs/>
        </w:rPr>
        <w:t>)</w:t>
      </w:r>
      <w:r w:rsidR="0053331F">
        <w:rPr>
          <w:rFonts w:ascii="Times New Roman" w:hAnsi="Times New Roman" w:cs="Times New Roman"/>
        </w:rPr>
        <w:t xml:space="preserve"> paragrahvi 16 lõiget 8 täiendatakse punktiga 10</w:t>
      </w:r>
      <w:r w:rsidR="0053331F" w:rsidRPr="0053331F">
        <w:rPr>
          <w:rFonts w:ascii="Times New Roman" w:hAnsi="Times New Roman" w:cs="Times New Roman"/>
          <w:vertAlign w:val="superscript"/>
        </w:rPr>
        <w:t>1</w:t>
      </w:r>
      <w:r w:rsidR="0053331F">
        <w:rPr>
          <w:rFonts w:ascii="Times New Roman" w:hAnsi="Times New Roman" w:cs="Times New Roman"/>
        </w:rPr>
        <w:t xml:space="preserve"> järgmises sõnastuses:</w:t>
      </w:r>
    </w:p>
    <w:p w14:paraId="690FBF33" w14:textId="5FD34F7C" w:rsidR="0053331F" w:rsidRDefault="004552E0" w:rsidP="00FA09E3">
      <w:pPr>
        <w:jc w:val="both"/>
        <w:rPr>
          <w:rFonts w:ascii="Times New Roman" w:hAnsi="Times New Roman" w:cs="Times New Roman"/>
        </w:rPr>
      </w:pPr>
      <w:r>
        <w:rPr>
          <w:rFonts w:ascii="Times New Roman" w:hAnsi="Times New Roman" w:cs="Times New Roman"/>
        </w:rPr>
        <w:t>„</w:t>
      </w:r>
      <w:r w:rsidR="0053331F">
        <w:rPr>
          <w:rFonts w:ascii="Times New Roman" w:hAnsi="Times New Roman" w:cs="Times New Roman"/>
        </w:rPr>
        <w:t>10</w:t>
      </w:r>
      <w:r w:rsidR="0053331F" w:rsidRPr="0053331F">
        <w:rPr>
          <w:rFonts w:ascii="Times New Roman" w:hAnsi="Times New Roman" w:cs="Times New Roman"/>
          <w:vertAlign w:val="superscript"/>
        </w:rPr>
        <w:t>1</w:t>
      </w:r>
      <w:r w:rsidR="0053331F">
        <w:rPr>
          <w:rFonts w:ascii="Times New Roman" w:hAnsi="Times New Roman" w:cs="Times New Roman"/>
        </w:rPr>
        <w:t xml:space="preserve">) </w:t>
      </w:r>
      <w:r w:rsidR="002446BE">
        <w:rPr>
          <w:rFonts w:ascii="Times New Roman" w:hAnsi="Times New Roman" w:cs="Times New Roman"/>
        </w:rPr>
        <w:t>Euroopa Liidu</w:t>
      </w:r>
      <w:r w:rsidR="0053331F">
        <w:rPr>
          <w:rFonts w:ascii="Times New Roman" w:hAnsi="Times New Roman" w:cs="Times New Roman"/>
        </w:rPr>
        <w:t xml:space="preserve"> turul kõigi asjaomasesse tootekategooriasse kuuluvate toodete suhtes õigusaktidega kehtestatud nõuete esitamine kaupleja </w:t>
      </w:r>
      <w:r w:rsidR="002A5419">
        <w:rPr>
          <w:rFonts w:ascii="Times New Roman" w:hAnsi="Times New Roman" w:cs="Times New Roman"/>
        </w:rPr>
        <w:t xml:space="preserve">pakkumise </w:t>
      </w:r>
      <w:r w:rsidR="0053331F">
        <w:rPr>
          <w:rFonts w:ascii="Times New Roman" w:hAnsi="Times New Roman" w:cs="Times New Roman"/>
        </w:rPr>
        <w:t>eri</w:t>
      </w:r>
      <w:r w:rsidR="002A5419">
        <w:rPr>
          <w:rFonts w:ascii="Times New Roman" w:hAnsi="Times New Roman" w:cs="Times New Roman"/>
        </w:rPr>
        <w:t>pärana</w:t>
      </w:r>
      <w:r w:rsidR="0053331F">
        <w:rPr>
          <w:rFonts w:ascii="Times New Roman" w:hAnsi="Times New Roman" w:cs="Times New Roman"/>
        </w:rPr>
        <w:t>;“</w:t>
      </w:r>
      <w:r w:rsidR="0006419C">
        <w:rPr>
          <w:rFonts w:ascii="Times New Roman" w:hAnsi="Times New Roman" w:cs="Times New Roman"/>
        </w:rPr>
        <w:t>;</w:t>
      </w:r>
    </w:p>
    <w:p w14:paraId="7B0F75FF" w14:textId="77777777" w:rsidR="00F672CC" w:rsidRDefault="00F672CC" w:rsidP="00F672CC">
      <w:pPr>
        <w:jc w:val="both"/>
        <w:rPr>
          <w:rFonts w:ascii="Times New Roman" w:hAnsi="Times New Roman" w:cs="Times New Roman"/>
          <w:b/>
          <w:bCs/>
        </w:rPr>
      </w:pPr>
    </w:p>
    <w:p w14:paraId="1BD4E0A5" w14:textId="30654A06" w:rsidR="004552E0" w:rsidRDefault="007F0F10" w:rsidP="0051363E">
      <w:pPr>
        <w:jc w:val="both"/>
        <w:rPr>
          <w:rFonts w:ascii="Times New Roman" w:hAnsi="Times New Roman" w:cs="Times New Roman"/>
        </w:rPr>
      </w:pPr>
      <w:r>
        <w:rPr>
          <w:rFonts w:ascii="Times New Roman" w:hAnsi="Times New Roman" w:cs="Times New Roman"/>
          <w:b/>
          <w:bCs/>
        </w:rPr>
        <w:t>7</w:t>
      </w:r>
      <w:r w:rsidR="004552E0" w:rsidRPr="0014551B">
        <w:rPr>
          <w:rFonts w:ascii="Times New Roman" w:hAnsi="Times New Roman" w:cs="Times New Roman"/>
          <w:b/>
          <w:bCs/>
        </w:rPr>
        <w:t>)</w:t>
      </w:r>
      <w:r w:rsidR="004552E0">
        <w:rPr>
          <w:rFonts w:ascii="Times New Roman" w:hAnsi="Times New Roman" w:cs="Times New Roman"/>
        </w:rPr>
        <w:t xml:space="preserve"> paragrahvi 16 lõiget 8 täiendatakse punktidega 27</w:t>
      </w:r>
      <w:r w:rsidR="005D4C52">
        <w:rPr>
          <w:rFonts w:ascii="Times New Roman" w:hAnsi="Times New Roman" w:cs="Times New Roman"/>
        </w:rPr>
        <w:t>–</w:t>
      </w:r>
      <w:r w:rsidR="004552E0">
        <w:rPr>
          <w:rFonts w:ascii="Times New Roman" w:hAnsi="Times New Roman" w:cs="Times New Roman"/>
        </w:rPr>
        <w:t>33 järgmises sõnastuses:</w:t>
      </w:r>
    </w:p>
    <w:p w14:paraId="24F63C79" w14:textId="7BBA4563" w:rsidR="004552E0" w:rsidRDefault="004552E0" w:rsidP="0051363E">
      <w:pPr>
        <w:jc w:val="both"/>
        <w:rPr>
          <w:rFonts w:ascii="Times New Roman" w:hAnsi="Times New Roman" w:cs="Times New Roman"/>
        </w:rPr>
      </w:pPr>
      <w:r>
        <w:rPr>
          <w:rFonts w:ascii="Times New Roman" w:hAnsi="Times New Roman" w:cs="Times New Roman"/>
        </w:rPr>
        <w:t>„27) tarbija eest teabe varjamine selle kohta, et tarkvarauuendus mõjutab negatiivselt digielementidega kaupade toimimist või digisisu või digiteenuste kasutamist;</w:t>
      </w:r>
    </w:p>
    <w:p w14:paraId="3D139820" w14:textId="615613BE" w:rsidR="004552E0" w:rsidRDefault="004552E0" w:rsidP="0051363E">
      <w:pPr>
        <w:jc w:val="both"/>
        <w:rPr>
          <w:rFonts w:ascii="Times New Roman" w:hAnsi="Times New Roman" w:cs="Times New Roman"/>
        </w:rPr>
      </w:pPr>
      <w:r>
        <w:rPr>
          <w:rFonts w:ascii="Times New Roman" w:hAnsi="Times New Roman" w:cs="Times New Roman"/>
        </w:rPr>
        <w:t>28) tarkvarauuenduste esit</w:t>
      </w:r>
      <w:r w:rsidR="007E54D5">
        <w:rPr>
          <w:rFonts w:ascii="Times New Roman" w:hAnsi="Times New Roman" w:cs="Times New Roman"/>
        </w:rPr>
        <w:t>le</w:t>
      </w:r>
      <w:r>
        <w:rPr>
          <w:rFonts w:ascii="Times New Roman" w:hAnsi="Times New Roman" w:cs="Times New Roman"/>
        </w:rPr>
        <w:t xml:space="preserve">mine vajalikuna, kui see tõhustab </w:t>
      </w:r>
      <w:r w:rsidRPr="00C4701E">
        <w:rPr>
          <w:rFonts w:ascii="Times New Roman" w:hAnsi="Times New Roman" w:cs="Times New Roman"/>
        </w:rPr>
        <w:t xml:space="preserve">üksnes </w:t>
      </w:r>
      <w:r w:rsidR="00280C4F">
        <w:rPr>
          <w:rFonts w:ascii="Times New Roman" w:hAnsi="Times New Roman" w:cs="Times New Roman"/>
        </w:rPr>
        <w:t xml:space="preserve">kasutusviisiga </w:t>
      </w:r>
      <w:r>
        <w:rPr>
          <w:rFonts w:ascii="Times New Roman" w:hAnsi="Times New Roman" w:cs="Times New Roman"/>
        </w:rPr>
        <w:t>seotud omadusi;</w:t>
      </w:r>
    </w:p>
    <w:p w14:paraId="546D7B10" w14:textId="1F5C31AC" w:rsidR="004552E0" w:rsidRDefault="004552E0" w:rsidP="0051363E">
      <w:pPr>
        <w:jc w:val="both"/>
        <w:rPr>
          <w:rFonts w:ascii="Times New Roman" w:hAnsi="Times New Roman" w:cs="Times New Roman"/>
        </w:rPr>
      </w:pPr>
      <w:r>
        <w:rPr>
          <w:rFonts w:ascii="Times New Roman" w:hAnsi="Times New Roman" w:cs="Times New Roman"/>
        </w:rPr>
        <w:t xml:space="preserve">29) </w:t>
      </w:r>
      <w:r w:rsidR="00FE1963">
        <w:rPr>
          <w:rFonts w:ascii="Times New Roman" w:hAnsi="Times New Roman" w:cs="Times New Roman"/>
        </w:rPr>
        <w:t>kommerts</w:t>
      </w:r>
      <w:r w:rsidR="00C5520E">
        <w:rPr>
          <w:rFonts w:ascii="Times New Roman" w:hAnsi="Times New Roman" w:cs="Times New Roman"/>
        </w:rPr>
        <w:t xml:space="preserve">teadaanne kauba kohta, </w:t>
      </w:r>
      <w:commentRangeStart w:id="52"/>
      <w:r w:rsidR="007925A7">
        <w:rPr>
          <w:rFonts w:ascii="Times New Roman" w:hAnsi="Times New Roman" w:cs="Times New Roman"/>
        </w:rPr>
        <w:t xml:space="preserve">millel on </w:t>
      </w:r>
      <w:r w:rsidR="0030069B">
        <w:rPr>
          <w:rFonts w:ascii="Times New Roman" w:hAnsi="Times New Roman" w:cs="Times New Roman"/>
        </w:rPr>
        <w:t xml:space="preserve">selle vastupidavust piirav </w:t>
      </w:r>
      <w:r w:rsidR="00757A63">
        <w:rPr>
          <w:rFonts w:ascii="Times New Roman" w:hAnsi="Times New Roman" w:cs="Times New Roman"/>
        </w:rPr>
        <w:t>kasutusviis</w:t>
      </w:r>
      <w:commentRangeEnd w:id="52"/>
      <w:r w:rsidR="000203F9">
        <w:rPr>
          <w:rStyle w:val="Kommentaariviide"/>
        </w:rPr>
        <w:commentReference w:id="52"/>
      </w:r>
      <w:r w:rsidR="00C5520E">
        <w:rPr>
          <w:rFonts w:ascii="Times New Roman" w:hAnsi="Times New Roman" w:cs="Times New Roman"/>
        </w:rPr>
        <w:t xml:space="preserve">, hoolimata sellest, et kauplejale on kättesaadav teave selle </w:t>
      </w:r>
      <w:commentRangeStart w:id="53"/>
      <w:r w:rsidR="006A58CD">
        <w:rPr>
          <w:rFonts w:ascii="Times New Roman" w:hAnsi="Times New Roman" w:cs="Times New Roman"/>
        </w:rPr>
        <w:t>kasutusviisi</w:t>
      </w:r>
      <w:r w:rsidR="00B36D83">
        <w:rPr>
          <w:rFonts w:ascii="Times New Roman" w:hAnsi="Times New Roman" w:cs="Times New Roman"/>
        </w:rPr>
        <w:t xml:space="preserve"> </w:t>
      </w:r>
      <w:commentRangeEnd w:id="53"/>
      <w:r w:rsidR="007E518F">
        <w:rPr>
          <w:rStyle w:val="Kommentaariviide"/>
        </w:rPr>
        <w:commentReference w:id="53"/>
      </w:r>
      <w:r w:rsidR="00C5520E">
        <w:rPr>
          <w:rFonts w:ascii="Times New Roman" w:hAnsi="Times New Roman" w:cs="Times New Roman"/>
        </w:rPr>
        <w:t>mõju kohta kauba vastupidavusele;</w:t>
      </w:r>
    </w:p>
    <w:p w14:paraId="5B76C4AE" w14:textId="1527535A" w:rsidR="00C5520E" w:rsidRDefault="00C5520E" w:rsidP="0051363E">
      <w:pPr>
        <w:jc w:val="both"/>
        <w:rPr>
          <w:rFonts w:ascii="Times New Roman" w:hAnsi="Times New Roman" w:cs="Times New Roman"/>
        </w:rPr>
      </w:pPr>
      <w:r>
        <w:rPr>
          <w:rFonts w:ascii="Times New Roman" w:hAnsi="Times New Roman" w:cs="Times New Roman"/>
        </w:rPr>
        <w:t xml:space="preserve">30) valeväide, et kaubal on tavapärastes kasutustingimustes teatav vastupidavus </w:t>
      </w:r>
      <w:del w:id="54" w:author="Inge Mehide - JUSTDIGI" w:date="2025-10-10T11:37:00Z" w16du:dateUtc="2025-10-10T08:37:00Z">
        <w:r w:rsidDel="008E2D9A">
          <w:rPr>
            <w:rFonts w:ascii="Times New Roman" w:hAnsi="Times New Roman" w:cs="Times New Roman"/>
          </w:rPr>
          <w:delText xml:space="preserve">seoses </w:delText>
        </w:r>
      </w:del>
      <w:r>
        <w:rPr>
          <w:rFonts w:ascii="Times New Roman" w:hAnsi="Times New Roman" w:cs="Times New Roman"/>
        </w:rPr>
        <w:t>kasutusaja või -intensiivsuse</w:t>
      </w:r>
      <w:del w:id="55" w:author="Inge Mehide - JUSTDIGI" w:date="2025-10-10T11:37:00Z" w16du:dateUtc="2025-10-10T08:37:00Z">
        <w:r w:rsidDel="008E2D9A">
          <w:rPr>
            <w:rFonts w:ascii="Times New Roman" w:hAnsi="Times New Roman" w:cs="Times New Roman"/>
          </w:rPr>
          <w:delText>ga</w:delText>
        </w:r>
      </w:del>
      <w:ins w:id="56" w:author="Inge Mehide - JUSTDIGI" w:date="2025-10-10T11:37:00Z" w16du:dateUtc="2025-10-10T08:37:00Z">
        <w:r w:rsidR="008E2D9A">
          <w:rPr>
            <w:rFonts w:ascii="Times New Roman" w:hAnsi="Times New Roman" w:cs="Times New Roman"/>
          </w:rPr>
          <w:t xml:space="preserve"> </w:t>
        </w:r>
        <w:commentRangeStart w:id="57"/>
        <w:r w:rsidR="008E2D9A">
          <w:rPr>
            <w:rFonts w:ascii="Times New Roman" w:hAnsi="Times New Roman" w:cs="Times New Roman"/>
          </w:rPr>
          <w:t>tõttu</w:t>
        </w:r>
      </w:ins>
      <w:commentRangeEnd w:id="57"/>
      <w:ins w:id="58" w:author="Inge Mehide - JUSTDIGI" w:date="2025-10-10T11:38:00Z" w16du:dateUtc="2025-10-10T08:38:00Z">
        <w:r w:rsidR="00900DF0">
          <w:rPr>
            <w:rStyle w:val="Kommentaariviide"/>
          </w:rPr>
          <w:commentReference w:id="57"/>
        </w:r>
      </w:ins>
      <w:r>
        <w:rPr>
          <w:rFonts w:ascii="Times New Roman" w:hAnsi="Times New Roman" w:cs="Times New Roman"/>
        </w:rPr>
        <w:t>;</w:t>
      </w:r>
    </w:p>
    <w:p w14:paraId="28DF98F6" w14:textId="17603C76" w:rsidR="00C5520E" w:rsidRDefault="00C5520E" w:rsidP="0051363E">
      <w:pPr>
        <w:jc w:val="both"/>
        <w:rPr>
          <w:rFonts w:ascii="Times New Roman" w:hAnsi="Times New Roman" w:cs="Times New Roman"/>
        </w:rPr>
      </w:pPr>
      <w:r>
        <w:rPr>
          <w:rFonts w:ascii="Times New Roman" w:hAnsi="Times New Roman" w:cs="Times New Roman"/>
        </w:rPr>
        <w:t>31) kauba esit</w:t>
      </w:r>
      <w:r w:rsidR="00DB55F3">
        <w:rPr>
          <w:rFonts w:ascii="Times New Roman" w:hAnsi="Times New Roman" w:cs="Times New Roman"/>
        </w:rPr>
        <w:t>le</w:t>
      </w:r>
      <w:r>
        <w:rPr>
          <w:rFonts w:ascii="Times New Roman" w:hAnsi="Times New Roman" w:cs="Times New Roman"/>
        </w:rPr>
        <w:t>mine paranda</w:t>
      </w:r>
      <w:r w:rsidR="00FF60CA">
        <w:rPr>
          <w:rFonts w:ascii="Times New Roman" w:hAnsi="Times New Roman" w:cs="Times New Roman"/>
        </w:rPr>
        <w:t>tava</w:t>
      </w:r>
      <w:r>
        <w:rPr>
          <w:rFonts w:ascii="Times New Roman" w:hAnsi="Times New Roman" w:cs="Times New Roman"/>
        </w:rPr>
        <w:t xml:space="preserve">na, kui see </w:t>
      </w:r>
      <w:ins w:id="59" w:author="Inge Mehide - JUSTDIGI" w:date="2025-10-10T11:39:00Z" w16du:dateUtc="2025-10-10T08:39:00Z">
        <w:r w:rsidR="00092DE3">
          <w:rPr>
            <w:rFonts w:ascii="Times New Roman" w:hAnsi="Times New Roman" w:cs="Times New Roman"/>
          </w:rPr>
          <w:t xml:space="preserve">ei ole </w:t>
        </w:r>
      </w:ins>
      <w:r>
        <w:rPr>
          <w:rFonts w:ascii="Times New Roman" w:hAnsi="Times New Roman" w:cs="Times New Roman"/>
        </w:rPr>
        <w:t>tegelikult võimalik</w:t>
      </w:r>
      <w:del w:id="60" w:author="Inge Mehide - JUSTDIGI" w:date="2025-10-10T11:39:00Z" w16du:dateUtc="2025-10-10T08:39:00Z">
        <w:r w:rsidDel="00092DE3">
          <w:rPr>
            <w:rFonts w:ascii="Times New Roman" w:hAnsi="Times New Roman" w:cs="Times New Roman"/>
          </w:rPr>
          <w:delText xml:space="preserve"> ei ole</w:delText>
        </w:r>
      </w:del>
      <w:r>
        <w:rPr>
          <w:rFonts w:ascii="Times New Roman" w:hAnsi="Times New Roman" w:cs="Times New Roman"/>
        </w:rPr>
        <w:t>;</w:t>
      </w:r>
    </w:p>
    <w:p w14:paraId="680A49C0" w14:textId="696BBFB2" w:rsidR="00C5520E" w:rsidRDefault="00C5520E" w:rsidP="0051363E">
      <w:pPr>
        <w:jc w:val="both"/>
        <w:rPr>
          <w:rFonts w:ascii="Times New Roman" w:hAnsi="Times New Roman" w:cs="Times New Roman"/>
        </w:rPr>
      </w:pPr>
      <w:r>
        <w:rPr>
          <w:rFonts w:ascii="Times New Roman" w:hAnsi="Times New Roman" w:cs="Times New Roman"/>
        </w:rPr>
        <w:t>32) tarbija sundimine asendama või lisama kauba kulu</w:t>
      </w:r>
      <w:r w:rsidR="00C04E7D">
        <w:rPr>
          <w:rFonts w:ascii="Times New Roman" w:hAnsi="Times New Roman" w:cs="Times New Roman"/>
        </w:rPr>
        <w:t>osi</w:t>
      </w:r>
      <w:r>
        <w:rPr>
          <w:rFonts w:ascii="Times New Roman" w:hAnsi="Times New Roman" w:cs="Times New Roman"/>
        </w:rPr>
        <w:t xml:space="preserve"> varem</w:t>
      </w:r>
      <w:r w:rsidR="0035671E">
        <w:rPr>
          <w:rFonts w:ascii="Times New Roman" w:hAnsi="Times New Roman" w:cs="Times New Roman"/>
        </w:rPr>
        <w:t>,</w:t>
      </w:r>
      <w:r>
        <w:rPr>
          <w:rFonts w:ascii="Times New Roman" w:hAnsi="Times New Roman" w:cs="Times New Roman"/>
        </w:rPr>
        <w:t xml:space="preserve"> kui see </w:t>
      </w:r>
      <w:ins w:id="61" w:author="Inge Mehide - JUSTDIGI" w:date="2025-10-10T11:40:00Z" w16du:dateUtc="2025-10-10T08:40:00Z">
        <w:r w:rsidR="00CE01AE">
          <w:rPr>
            <w:rFonts w:ascii="Times New Roman" w:hAnsi="Times New Roman" w:cs="Times New Roman"/>
          </w:rPr>
          <w:t xml:space="preserve">oleks </w:t>
        </w:r>
      </w:ins>
      <w:r>
        <w:rPr>
          <w:rFonts w:ascii="Times New Roman" w:hAnsi="Times New Roman" w:cs="Times New Roman"/>
        </w:rPr>
        <w:t>tehnilisel põhjusel vajalik</w:t>
      </w:r>
      <w:del w:id="62" w:author="Inge Mehide - JUSTDIGI" w:date="2025-10-10T11:40:00Z" w16du:dateUtc="2025-10-10T08:40:00Z">
        <w:r w:rsidDel="00CE01AE">
          <w:rPr>
            <w:rFonts w:ascii="Times New Roman" w:hAnsi="Times New Roman" w:cs="Times New Roman"/>
          </w:rPr>
          <w:delText xml:space="preserve"> oleks</w:delText>
        </w:r>
      </w:del>
      <w:r>
        <w:rPr>
          <w:rFonts w:ascii="Times New Roman" w:hAnsi="Times New Roman" w:cs="Times New Roman"/>
        </w:rPr>
        <w:t>;</w:t>
      </w:r>
    </w:p>
    <w:p w14:paraId="10CF5312" w14:textId="1005FFCC" w:rsidR="00C5520E" w:rsidRDefault="00C5520E" w:rsidP="0051363E">
      <w:pPr>
        <w:jc w:val="both"/>
        <w:rPr>
          <w:rFonts w:ascii="Times New Roman" w:hAnsi="Times New Roman" w:cs="Times New Roman"/>
        </w:rPr>
      </w:pPr>
      <w:r>
        <w:rPr>
          <w:rFonts w:ascii="Times New Roman" w:hAnsi="Times New Roman" w:cs="Times New Roman"/>
        </w:rPr>
        <w:t xml:space="preserve">33) teabe varjamine kauba </w:t>
      </w:r>
      <w:commentRangeStart w:id="63"/>
      <w:r w:rsidR="0025217D">
        <w:rPr>
          <w:rFonts w:ascii="Times New Roman" w:hAnsi="Times New Roman" w:cs="Times New Roman"/>
        </w:rPr>
        <w:t xml:space="preserve">kasutusviisi </w:t>
      </w:r>
      <w:commentRangeEnd w:id="63"/>
      <w:r w:rsidR="00FF03C5">
        <w:rPr>
          <w:rStyle w:val="Kommentaariviide"/>
        </w:rPr>
        <w:commentReference w:id="63"/>
      </w:r>
      <w:r>
        <w:rPr>
          <w:rFonts w:ascii="Times New Roman" w:hAnsi="Times New Roman" w:cs="Times New Roman"/>
        </w:rPr>
        <w:t>halvenemise kohta, kui kasutatakse kulu</w:t>
      </w:r>
      <w:r w:rsidR="00D26999">
        <w:rPr>
          <w:rFonts w:ascii="Times New Roman" w:hAnsi="Times New Roman" w:cs="Times New Roman"/>
        </w:rPr>
        <w:t>osi</w:t>
      </w:r>
      <w:r>
        <w:rPr>
          <w:rFonts w:ascii="Times New Roman" w:hAnsi="Times New Roman" w:cs="Times New Roman"/>
        </w:rPr>
        <w:t>, varuosi või tarvikuid, mida ei tarni algne tootja, või valeväide, et selli</w:t>
      </w:r>
      <w:r w:rsidR="0055124B">
        <w:rPr>
          <w:rFonts w:ascii="Times New Roman" w:hAnsi="Times New Roman" w:cs="Times New Roman"/>
        </w:rPr>
        <w:t>ste kuluosade</w:t>
      </w:r>
      <w:r w:rsidR="00E54076">
        <w:rPr>
          <w:rFonts w:ascii="Times New Roman" w:hAnsi="Times New Roman" w:cs="Times New Roman"/>
        </w:rPr>
        <w:t xml:space="preserve">, varuosade või tarvikute kasutamine põhjustab kauba </w:t>
      </w:r>
      <w:commentRangeStart w:id="64"/>
      <w:r w:rsidR="008C1FE9">
        <w:rPr>
          <w:rFonts w:ascii="Times New Roman" w:hAnsi="Times New Roman" w:cs="Times New Roman"/>
        </w:rPr>
        <w:t>kasutusviisi</w:t>
      </w:r>
      <w:r w:rsidR="00E54076">
        <w:rPr>
          <w:rFonts w:ascii="Times New Roman" w:hAnsi="Times New Roman" w:cs="Times New Roman"/>
        </w:rPr>
        <w:t xml:space="preserve"> </w:t>
      </w:r>
      <w:commentRangeEnd w:id="64"/>
      <w:r w:rsidR="001B4BCF">
        <w:rPr>
          <w:rStyle w:val="Kommentaariviide"/>
        </w:rPr>
        <w:commentReference w:id="64"/>
      </w:r>
      <w:r>
        <w:rPr>
          <w:rFonts w:ascii="Times New Roman" w:hAnsi="Times New Roman" w:cs="Times New Roman"/>
        </w:rPr>
        <w:t>halvenemi</w:t>
      </w:r>
      <w:r w:rsidR="00E54076">
        <w:rPr>
          <w:rFonts w:ascii="Times New Roman" w:hAnsi="Times New Roman" w:cs="Times New Roman"/>
        </w:rPr>
        <w:t>s</w:t>
      </w:r>
      <w:r>
        <w:rPr>
          <w:rFonts w:ascii="Times New Roman" w:hAnsi="Times New Roman" w:cs="Times New Roman"/>
        </w:rPr>
        <w:t>e</w:t>
      </w:r>
      <w:r w:rsidR="008A7A95">
        <w:rPr>
          <w:rFonts w:ascii="Times New Roman" w:hAnsi="Times New Roman" w:cs="Times New Roman"/>
        </w:rPr>
        <w:t>.</w:t>
      </w:r>
      <w:r>
        <w:rPr>
          <w:rFonts w:ascii="Times New Roman" w:hAnsi="Times New Roman" w:cs="Times New Roman"/>
        </w:rPr>
        <w:t>“;</w:t>
      </w:r>
    </w:p>
    <w:p w14:paraId="1B98E3AC" w14:textId="77777777" w:rsidR="00F672CC" w:rsidRDefault="00F672CC" w:rsidP="00F672CC">
      <w:pPr>
        <w:jc w:val="both"/>
        <w:rPr>
          <w:rFonts w:ascii="Times New Roman" w:hAnsi="Times New Roman" w:cs="Times New Roman"/>
          <w:b/>
          <w:bCs/>
        </w:rPr>
      </w:pPr>
    </w:p>
    <w:p w14:paraId="05E559E7" w14:textId="2C52143B" w:rsidR="006003C6" w:rsidRDefault="007F0F10" w:rsidP="00556BD5">
      <w:pPr>
        <w:jc w:val="both"/>
        <w:rPr>
          <w:rFonts w:ascii="Times New Roman" w:hAnsi="Times New Roman" w:cs="Times New Roman"/>
        </w:rPr>
      </w:pPr>
      <w:r>
        <w:rPr>
          <w:rFonts w:ascii="Times New Roman" w:hAnsi="Times New Roman" w:cs="Times New Roman"/>
          <w:b/>
          <w:bCs/>
        </w:rPr>
        <w:t>8</w:t>
      </w:r>
      <w:r w:rsidR="00930E3E" w:rsidRPr="0014551B">
        <w:rPr>
          <w:rFonts w:ascii="Times New Roman" w:hAnsi="Times New Roman" w:cs="Times New Roman"/>
          <w:b/>
          <w:bCs/>
        </w:rPr>
        <w:t>)</w:t>
      </w:r>
      <w:r w:rsidR="00930E3E">
        <w:rPr>
          <w:rFonts w:ascii="Times New Roman" w:hAnsi="Times New Roman" w:cs="Times New Roman"/>
        </w:rPr>
        <w:t xml:space="preserve"> paragrahvi</w:t>
      </w:r>
      <w:r w:rsidR="004C312D">
        <w:rPr>
          <w:rFonts w:ascii="Times New Roman" w:hAnsi="Times New Roman" w:cs="Times New Roman"/>
        </w:rPr>
        <w:t xml:space="preserve"> 17</w:t>
      </w:r>
      <w:r w:rsidR="00654D29">
        <w:rPr>
          <w:rFonts w:ascii="Times New Roman" w:hAnsi="Times New Roman" w:cs="Times New Roman"/>
        </w:rPr>
        <w:t xml:space="preserve"> täiendatakse lõikega 5 järgmises sõnastuses:</w:t>
      </w:r>
    </w:p>
    <w:p w14:paraId="08B9066D" w14:textId="596FB1A0" w:rsidR="00654D29" w:rsidRDefault="00735D11" w:rsidP="00556BD5">
      <w:pPr>
        <w:jc w:val="both"/>
        <w:rPr>
          <w:rFonts w:ascii="Times New Roman" w:hAnsi="Times New Roman" w:cs="Times New Roman"/>
        </w:rPr>
      </w:pPr>
      <w:r>
        <w:rPr>
          <w:rFonts w:ascii="Times New Roman" w:hAnsi="Times New Roman" w:cs="Times New Roman"/>
        </w:rPr>
        <w:t xml:space="preserve">„(5) </w:t>
      </w:r>
      <w:r w:rsidR="00DD5DFB">
        <w:rPr>
          <w:rFonts w:ascii="Times New Roman" w:hAnsi="Times New Roman" w:cs="Times New Roman"/>
        </w:rPr>
        <w:t xml:space="preserve">Kui kaupleja osutab </w:t>
      </w:r>
      <w:commentRangeStart w:id="65"/>
      <w:r w:rsidR="00007028">
        <w:rPr>
          <w:rFonts w:ascii="Times New Roman" w:hAnsi="Times New Roman" w:cs="Times New Roman"/>
        </w:rPr>
        <w:t>toodete võrdl</w:t>
      </w:r>
      <w:ins w:id="66" w:author="Inge Mehide - JUSTDIGI" w:date="2025-10-10T12:02:00Z" w16du:dateUtc="2025-10-10T09:02:00Z">
        <w:r w:rsidR="00687781">
          <w:rPr>
            <w:rFonts w:ascii="Times New Roman" w:hAnsi="Times New Roman" w:cs="Times New Roman"/>
          </w:rPr>
          <w:t>emise</w:t>
        </w:r>
      </w:ins>
      <w:del w:id="67" w:author="Inge Mehide - JUSTDIGI" w:date="2025-10-10T12:02:00Z" w16du:dateUtc="2025-10-10T09:02:00Z">
        <w:r w:rsidR="00007028" w:rsidDel="00687781">
          <w:rPr>
            <w:rFonts w:ascii="Times New Roman" w:hAnsi="Times New Roman" w:cs="Times New Roman"/>
          </w:rPr>
          <w:delText>us</w:delText>
        </w:r>
      </w:del>
      <w:ins w:id="68" w:author="Inge Mehide - JUSTDIGI" w:date="2025-10-10T12:02:00Z" w16du:dateUtc="2025-10-10T09:02:00Z">
        <w:r w:rsidR="00687781">
          <w:rPr>
            <w:rFonts w:ascii="Times New Roman" w:hAnsi="Times New Roman" w:cs="Times New Roman"/>
          </w:rPr>
          <w:t xml:space="preserve"> </w:t>
        </w:r>
      </w:ins>
      <w:r w:rsidR="00007028">
        <w:rPr>
          <w:rFonts w:ascii="Times New Roman" w:hAnsi="Times New Roman" w:cs="Times New Roman"/>
        </w:rPr>
        <w:t xml:space="preserve">teenust </w:t>
      </w:r>
      <w:commentRangeEnd w:id="65"/>
      <w:r w:rsidR="00FF6639">
        <w:rPr>
          <w:rStyle w:val="Kommentaariviide"/>
        </w:rPr>
        <w:commentReference w:id="65"/>
      </w:r>
      <w:r w:rsidR="00A24F3C">
        <w:rPr>
          <w:rFonts w:ascii="Times New Roman" w:hAnsi="Times New Roman" w:cs="Times New Roman"/>
        </w:rPr>
        <w:t>ning</w:t>
      </w:r>
      <w:r w:rsidR="00007028">
        <w:rPr>
          <w:rFonts w:ascii="Times New Roman" w:hAnsi="Times New Roman" w:cs="Times New Roman"/>
        </w:rPr>
        <w:t xml:space="preserve"> annab tarbijatele teavet toodete ja nende tarnijate</w:t>
      </w:r>
      <w:r w:rsidR="00CF52D0">
        <w:rPr>
          <w:rFonts w:ascii="Times New Roman" w:hAnsi="Times New Roman" w:cs="Times New Roman"/>
        </w:rPr>
        <w:t xml:space="preserve"> keskkonna- või sotsiaalsete omaduste või </w:t>
      </w:r>
      <w:commentRangeStart w:id="69"/>
      <w:r w:rsidR="00CF52D0">
        <w:rPr>
          <w:rFonts w:ascii="Times New Roman" w:hAnsi="Times New Roman" w:cs="Times New Roman"/>
        </w:rPr>
        <w:t>ringlus</w:t>
      </w:r>
      <w:r w:rsidR="00F826C0">
        <w:rPr>
          <w:rFonts w:ascii="Times New Roman" w:hAnsi="Times New Roman" w:cs="Times New Roman"/>
        </w:rPr>
        <w:t xml:space="preserve">aspektide </w:t>
      </w:r>
      <w:commentRangeEnd w:id="69"/>
      <w:r w:rsidR="004200FE">
        <w:rPr>
          <w:rStyle w:val="Kommentaariviide"/>
        </w:rPr>
        <w:commentReference w:id="69"/>
      </w:r>
      <w:r w:rsidR="00F826C0">
        <w:rPr>
          <w:rFonts w:ascii="Times New Roman" w:hAnsi="Times New Roman" w:cs="Times New Roman"/>
        </w:rPr>
        <w:t xml:space="preserve">kohta, loetakse oluliseks teabeks </w:t>
      </w:r>
      <w:r w:rsidR="00420C95">
        <w:rPr>
          <w:rFonts w:ascii="Times New Roman" w:hAnsi="Times New Roman" w:cs="Times New Roman"/>
        </w:rPr>
        <w:t xml:space="preserve">lisaks käesoleva </w:t>
      </w:r>
      <w:r w:rsidR="009A1A10">
        <w:rPr>
          <w:rFonts w:ascii="Times New Roman" w:hAnsi="Times New Roman" w:cs="Times New Roman"/>
        </w:rPr>
        <w:t xml:space="preserve">paragrahvi lõigetes 2, </w:t>
      </w:r>
      <w:r w:rsidR="009A1A10" w:rsidRPr="009A1A10">
        <w:rPr>
          <w:rFonts w:ascii="Times New Roman" w:hAnsi="Times New Roman" w:cs="Times New Roman"/>
        </w:rPr>
        <w:t>2</w:t>
      </w:r>
      <w:r w:rsidR="009A1A10" w:rsidRPr="002B0990">
        <w:rPr>
          <w:rFonts w:ascii="Times New Roman" w:hAnsi="Times New Roman" w:cs="Times New Roman"/>
          <w:vertAlign w:val="superscript"/>
        </w:rPr>
        <w:t>1</w:t>
      </w:r>
      <w:r w:rsidR="002B0990">
        <w:rPr>
          <w:rFonts w:ascii="Times New Roman" w:hAnsi="Times New Roman" w:cs="Times New Roman"/>
        </w:rPr>
        <w:t>, 3 ja 4</w:t>
      </w:r>
      <w:r w:rsidR="00FD42FF">
        <w:rPr>
          <w:rFonts w:ascii="Times New Roman" w:hAnsi="Times New Roman" w:cs="Times New Roman"/>
        </w:rPr>
        <w:t xml:space="preserve"> sätestatule</w:t>
      </w:r>
      <w:r w:rsidR="00B81E05">
        <w:rPr>
          <w:rFonts w:ascii="Times New Roman" w:hAnsi="Times New Roman" w:cs="Times New Roman"/>
        </w:rPr>
        <w:t xml:space="preserve"> ka </w:t>
      </w:r>
      <w:r w:rsidR="00F826C0" w:rsidRPr="009A1A10">
        <w:rPr>
          <w:rFonts w:ascii="Times New Roman" w:hAnsi="Times New Roman" w:cs="Times New Roman"/>
        </w:rPr>
        <w:t>teavet</w:t>
      </w:r>
      <w:r w:rsidR="00F826C0">
        <w:rPr>
          <w:rFonts w:ascii="Times New Roman" w:hAnsi="Times New Roman" w:cs="Times New Roman"/>
        </w:rPr>
        <w:t xml:space="preserve"> võrdlusmeetodi, </w:t>
      </w:r>
      <w:commentRangeStart w:id="70"/>
      <w:r w:rsidR="00F826C0">
        <w:rPr>
          <w:rFonts w:ascii="Times New Roman" w:hAnsi="Times New Roman" w:cs="Times New Roman"/>
        </w:rPr>
        <w:t xml:space="preserve">võrdlusobjektiks olevate toodete </w:t>
      </w:r>
      <w:commentRangeEnd w:id="70"/>
      <w:r w:rsidR="003D5008">
        <w:rPr>
          <w:rStyle w:val="Kommentaariviide"/>
        </w:rPr>
        <w:commentReference w:id="70"/>
      </w:r>
      <w:r w:rsidR="00F826C0">
        <w:rPr>
          <w:rFonts w:ascii="Times New Roman" w:hAnsi="Times New Roman" w:cs="Times New Roman"/>
        </w:rPr>
        <w:t xml:space="preserve">ja nende </w:t>
      </w:r>
      <w:del w:id="71" w:author="Inge Mehide - JUSTDIGI" w:date="2025-10-10T13:53:00Z" w16du:dateUtc="2025-10-10T10:53:00Z">
        <w:r w:rsidR="00F826C0" w:rsidDel="00502053">
          <w:rPr>
            <w:rFonts w:ascii="Times New Roman" w:hAnsi="Times New Roman" w:cs="Times New Roman"/>
          </w:rPr>
          <w:delText xml:space="preserve">toodete </w:delText>
        </w:r>
      </w:del>
      <w:r w:rsidR="00F826C0">
        <w:rPr>
          <w:rFonts w:ascii="Times New Roman" w:hAnsi="Times New Roman" w:cs="Times New Roman"/>
        </w:rPr>
        <w:t xml:space="preserve">tarnijate kohta ning </w:t>
      </w:r>
      <w:r w:rsidR="00C33C77">
        <w:rPr>
          <w:rFonts w:ascii="Times New Roman" w:hAnsi="Times New Roman" w:cs="Times New Roman"/>
        </w:rPr>
        <w:t>teabe ajakohastamiseks võetud meetmete kohta.“</w:t>
      </w:r>
      <w:r w:rsidR="00B213F7">
        <w:rPr>
          <w:rFonts w:ascii="Times New Roman" w:hAnsi="Times New Roman" w:cs="Times New Roman"/>
        </w:rPr>
        <w:t>;</w:t>
      </w:r>
    </w:p>
    <w:p w14:paraId="15D5FD17" w14:textId="77777777" w:rsidR="00FF7A62" w:rsidRDefault="00FF7A62" w:rsidP="00556BD5">
      <w:pPr>
        <w:jc w:val="both"/>
        <w:rPr>
          <w:rFonts w:ascii="Times New Roman" w:hAnsi="Times New Roman" w:cs="Times New Roman"/>
        </w:rPr>
      </w:pPr>
    </w:p>
    <w:p w14:paraId="6C79B50E" w14:textId="202D9AAD" w:rsidR="00FF7A62" w:rsidRPr="005A6BCC" w:rsidRDefault="00FF7A62" w:rsidP="00556BD5">
      <w:pPr>
        <w:jc w:val="both"/>
        <w:rPr>
          <w:rFonts w:ascii="Times New Roman" w:hAnsi="Times New Roman" w:cs="Times New Roman"/>
          <w:vanish/>
          <w:specVanish/>
        </w:rPr>
      </w:pPr>
      <w:r w:rsidRPr="00080E4C">
        <w:rPr>
          <w:rFonts w:ascii="Times New Roman" w:hAnsi="Times New Roman" w:cs="Times New Roman"/>
          <w:b/>
          <w:bCs/>
        </w:rPr>
        <w:t>9)</w:t>
      </w:r>
      <w:r>
        <w:rPr>
          <w:rFonts w:ascii="Times New Roman" w:hAnsi="Times New Roman" w:cs="Times New Roman"/>
        </w:rPr>
        <w:t xml:space="preserve"> paragrahvi 26 lõige 5</w:t>
      </w:r>
      <w:r w:rsidR="00246BA1">
        <w:rPr>
          <w:rFonts w:ascii="Times New Roman" w:hAnsi="Times New Roman" w:cs="Times New Roman"/>
        </w:rPr>
        <w:t>, seaduse 5. peatüki</w:t>
      </w:r>
      <w:r w:rsidR="00A605F8">
        <w:rPr>
          <w:rFonts w:ascii="Times New Roman" w:hAnsi="Times New Roman" w:cs="Times New Roman"/>
        </w:rPr>
        <w:t xml:space="preserve"> 4. jagu ja § 66 </w:t>
      </w:r>
      <w:r>
        <w:rPr>
          <w:rFonts w:ascii="Times New Roman" w:hAnsi="Times New Roman" w:cs="Times New Roman"/>
        </w:rPr>
        <w:t>tunnistatakse kehtetuks</w:t>
      </w:r>
      <w:r w:rsidR="00D07A78">
        <w:rPr>
          <w:rFonts w:ascii="Times New Roman" w:hAnsi="Times New Roman" w:cs="Times New Roman"/>
        </w:rPr>
        <w:t>;</w:t>
      </w:r>
    </w:p>
    <w:p w14:paraId="4CB58BF2" w14:textId="247B2687" w:rsidR="00D07A78" w:rsidRDefault="00A605F8" w:rsidP="00556BD5">
      <w:pPr>
        <w:jc w:val="both"/>
        <w:rPr>
          <w:rFonts w:ascii="Times New Roman" w:hAnsi="Times New Roman" w:cs="Times New Roman"/>
        </w:rPr>
      </w:pPr>
      <w:r>
        <w:rPr>
          <w:rFonts w:ascii="Times New Roman" w:hAnsi="Times New Roman" w:cs="Times New Roman"/>
        </w:rPr>
        <w:t xml:space="preserve"> </w:t>
      </w:r>
    </w:p>
    <w:p w14:paraId="5116EE88" w14:textId="77777777" w:rsidR="00F41B94" w:rsidRDefault="00F41B94" w:rsidP="00556BD5">
      <w:pPr>
        <w:jc w:val="both"/>
        <w:rPr>
          <w:rFonts w:ascii="Times New Roman" w:hAnsi="Times New Roman" w:cs="Times New Roman"/>
        </w:rPr>
      </w:pPr>
    </w:p>
    <w:p w14:paraId="6D1AB7F1" w14:textId="02D85187" w:rsidR="00F41B94" w:rsidRDefault="007F0F10" w:rsidP="00556BD5">
      <w:pPr>
        <w:jc w:val="both"/>
        <w:rPr>
          <w:rFonts w:ascii="Times New Roman" w:hAnsi="Times New Roman" w:cs="Times New Roman"/>
        </w:rPr>
      </w:pPr>
      <w:r>
        <w:rPr>
          <w:rFonts w:ascii="Times New Roman" w:hAnsi="Times New Roman" w:cs="Times New Roman"/>
          <w:b/>
          <w:bCs/>
        </w:rPr>
        <w:t>1</w:t>
      </w:r>
      <w:r w:rsidR="00372B52">
        <w:rPr>
          <w:rFonts w:ascii="Times New Roman" w:hAnsi="Times New Roman" w:cs="Times New Roman"/>
          <w:b/>
          <w:bCs/>
        </w:rPr>
        <w:t>0</w:t>
      </w:r>
      <w:r w:rsidR="00F41B94" w:rsidRPr="00D34A29">
        <w:rPr>
          <w:rFonts w:ascii="Times New Roman" w:hAnsi="Times New Roman" w:cs="Times New Roman"/>
          <w:b/>
          <w:bCs/>
        </w:rPr>
        <w:t>)</w:t>
      </w:r>
      <w:r w:rsidR="00F41B94">
        <w:rPr>
          <w:rFonts w:ascii="Times New Roman" w:hAnsi="Times New Roman" w:cs="Times New Roman"/>
        </w:rPr>
        <w:t xml:space="preserve"> paragrahv</w:t>
      </w:r>
      <w:r w:rsidR="00A87497">
        <w:rPr>
          <w:rFonts w:ascii="Times New Roman" w:hAnsi="Times New Roman" w:cs="Times New Roman"/>
        </w:rPr>
        <w:t>e</w:t>
      </w:r>
      <w:r w:rsidR="007A23A9">
        <w:rPr>
          <w:rFonts w:ascii="Times New Roman" w:hAnsi="Times New Roman" w:cs="Times New Roman"/>
        </w:rPr>
        <w:t xml:space="preserve"> 70</w:t>
      </w:r>
      <w:r w:rsidR="00C70068">
        <w:rPr>
          <w:rFonts w:ascii="Times New Roman" w:hAnsi="Times New Roman" w:cs="Times New Roman"/>
        </w:rPr>
        <w:t xml:space="preserve">, </w:t>
      </w:r>
      <w:r w:rsidR="00A87497">
        <w:rPr>
          <w:rFonts w:ascii="Times New Roman" w:hAnsi="Times New Roman" w:cs="Times New Roman"/>
        </w:rPr>
        <w:t>74</w:t>
      </w:r>
      <w:r w:rsidR="00A87497">
        <w:rPr>
          <w:rFonts w:ascii="Times New Roman" w:hAnsi="Times New Roman" w:cs="Times New Roman"/>
          <w:vertAlign w:val="superscript"/>
        </w:rPr>
        <w:t>1</w:t>
      </w:r>
      <w:r w:rsidR="00A87497">
        <w:rPr>
          <w:rFonts w:ascii="Times New Roman" w:hAnsi="Times New Roman" w:cs="Times New Roman"/>
        </w:rPr>
        <w:t xml:space="preserve"> ja 74</w:t>
      </w:r>
      <w:r w:rsidR="00A87497">
        <w:rPr>
          <w:rFonts w:ascii="Times New Roman" w:hAnsi="Times New Roman" w:cs="Times New Roman"/>
          <w:vertAlign w:val="superscript"/>
        </w:rPr>
        <w:t>2</w:t>
      </w:r>
      <w:r w:rsidR="00A87497">
        <w:rPr>
          <w:rFonts w:ascii="Times New Roman" w:hAnsi="Times New Roman" w:cs="Times New Roman"/>
        </w:rPr>
        <w:t xml:space="preserve"> </w:t>
      </w:r>
      <w:r w:rsidR="007A23A9">
        <w:rPr>
          <w:rFonts w:ascii="Times New Roman" w:hAnsi="Times New Roman" w:cs="Times New Roman"/>
        </w:rPr>
        <w:t>täiendatakse lõikega 1</w:t>
      </w:r>
      <w:r w:rsidR="007A23A9">
        <w:rPr>
          <w:rFonts w:ascii="Times New Roman" w:hAnsi="Times New Roman" w:cs="Times New Roman"/>
          <w:vertAlign w:val="superscript"/>
        </w:rPr>
        <w:t>1</w:t>
      </w:r>
      <w:r w:rsidR="007A23A9">
        <w:rPr>
          <w:rFonts w:ascii="Times New Roman" w:hAnsi="Times New Roman" w:cs="Times New Roman"/>
        </w:rPr>
        <w:t xml:space="preserve"> järgmises sõnastuses:</w:t>
      </w:r>
    </w:p>
    <w:p w14:paraId="7D6AF8EB" w14:textId="77777777" w:rsidR="00061A7D" w:rsidRDefault="001967F3" w:rsidP="00556BD5">
      <w:pPr>
        <w:jc w:val="both"/>
        <w:rPr>
          <w:rFonts w:ascii="Times New Roman" w:hAnsi="Times New Roman" w:cs="Times New Roman"/>
        </w:rPr>
      </w:pPr>
      <w:r>
        <w:rPr>
          <w:rFonts w:ascii="Times New Roman" w:hAnsi="Times New Roman" w:cs="Times New Roman"/>
        </w:rPr>
        <w:t>„(1</w:t>
      </w:r>
      <w:r>
        <w:rPr>
          <w:rFonts w:ascii="Times New Roman" w:hAnsi="Times New Roman" w:cs="Times New Roman"/>
          <w:vertAlign w:val="superscript"/>
        </w:rPr>
        <w:t>1</w:t>
      </w:r>
      <w:r>
        <w:rPr>
          <w:rFonts w:ascii="Times New Roman" w:hAnsi="Times New Roman" w:cs="Times New Roman"/>
        </w:rPr>
        <w:t>) Sama teo eest, kui see on toime pandud</w:t>
      </w:r>
      <w:r w:rsidR="00061A7D">
        <w:rPr>
          <w:rFonts w:ascii="Times New Roman" w:hAnsi="Times New Roman" w:cs="Times New Roman"/>
        </w:rPr>
        <w:t>:</w:t>
      </w:r>
    </w:p>
    <w:p w14:paraId="0C031A34" w14:textId="787D6FA5" w:rsidR="00061A7D" w:rsidRDefault="00061A7D" w:rsidP="00556BD5">
      <w:pPr>
        <w:jc w:val="both"/>
        <w:rPr>
          <w:rFonts w:ascii="Times New Roman" w:hAnsi="Times New Roman" w:cs="Times New Roman"/>
        </w:rPr>
      </w:pPr>
      <w:r>
        <w:rPr>
          <w:rFonts w:ascii="Times New Roman" w:hAnsi="Times New Roman" w:cs="Times New Roman"/>
        </w:rPr>
        <w:t xml:space="preserve">1) </w:t>
      </w:r>
      <w:r w:rsidR="00AE7197">
        <w:rPr>
          <w:rFonts w:ascii="Times New Roman" w:hAnsi="Times New Roman" w:cs="Times New Roman"/>
        </w:rPr>
        <w:t>suures ulatuses</w:t>
      </w:r>
      <w:r>
        <w:rPr>
          <w:rFonts w:ascii="Times New Roman" w:hAnsi="Times New Roman" w:cs="Times New Roman"/>
        </w:rPr>
        <w:t>;</w:t>
      </w:r>
    </w:p>
    <w:p w14:paraId="566A97DF" w14:textId="2D1DABB7" w:rsidR="00DF2745" w:rsidRDefault="00061A7D" w:rsidP="00556BD5">
      <w:pPr>
        <w:jc w:val="both"/>
        <w:rPr>
          <w:rFonts w:ascii="Times New Roman" w:hAnsi="Times New Roman" w:cs="Times New Roman"/>
        </w:rPr>
      </w:pPr>
      <w:r>
        <w:rPr>
          <w:rFonts w:ascii="Times New Roman" w:hAnsi="Times New Roman" w:cs="Times New Roman"/>
        </w:rPr>
        <w:t>2)</w:t>
      </w:r>
      <w:r w:rsidR="00A51394">
        <w:rPr>
          <w:rFonts w:ascii="Times New Roman" w:hAnsi="Times New Roman" w:cs="Times New Roman"/>
        </w:rPr>
        <w:t xml:space="preserve"> Euroopa Liidu </w:t>
      </w:r>
      <w:commentRangeStart w:id="72"/>
      <w:r w:rsidR="00A51394">
        <w:rPr>
          <w:rFonts w:ascii="Times New Roman" w:hAnsi="Times New Roman" w:cs="Times New Roman"/>
        </w:rPr>
        <w:t>mõõtmega</w:t>
      </w:r>
      <w:commentRangeEnd w:id="72"/>
      <w:r w:rsidR="006F2C76">
        <w:rPr>
          <w:rStyle w:val="Kommentaariviide"/>
        </w:rPr>
        <w:commentReference w:id="72"/>
      </w:r>
      <w:r w:rsidR="00DF2745">
        <w:rPr>
          <w:rFonts w:ascii="Times New Roman" w:hAnsi="Times New Roman" w:cs="Times New Roman"/>
        </w:rPr>
        <w:t xml:space="preserve">, </w:t>
      </w:r>
      <w:r w:rsidR="00DD04AF">
        <w:rPr>
          <w:rFonts w:ascii="Times New Roman" w:hAnsi="Times New Roman" w:cs="Times New Roman"/>
        </w:rPr>
        <w:t>–</w:t>
      </w:r>
      <w:r w:rsidR="00DF2745">
        <w:rPr>
          <w:rFonts w:ascii="Times New Roman" w:hAnsi="Times New Roman" w:cs="Times New Roman"/>
        </w:rPr>
        <w:t xml:space="preserve"> </w:t>
      </w:r>
    </w:p>
    <w:p w14:paraId="47F806D6" w14:textId="38ADAF52" w:rsidR="007F1933" w:rsidRDefault="006815F5" w:rsidP="00556BD5">
      <w:pPr>
        <w:jc w:val="both"/>
        <w:rPr>
          <w:rFonts w:ascii="Times New Roman" w:hAnsi="Times New Roman" w:cs="Times New Roman"/>
        </w:rPr>
      </w:pPr>
      <w:r>
        <w:rPr>
          <w:rFonts w:ascii="Times New Roman" w:hAnsi="Times New Roman" w:cs="Times New Roman"/>
        </w:rPr>
        <w:t xml:space="preserve">karistatakse rahatrahviga kuni neli protsenti füüsilise isiku </w:t>
      </w:r>
      <w:r w:rsidR="00C47053">
        <w:rPr>
          <w:rFonts w:ascii="Times New Roman" w:hAnsi="Times New Roman" w:cs="Times New Roman"/>
        </w:rPr>
        <w:t xml:space="preserve">majandus- või kutsetegevusega seotud </w:t>
      </w:r>
      <w:r w:rsidR="00E04389">
        <w:rPr>
          <w:rFonts w:ascii="Times New Roman" w:hAnsi="Times New Roman" w:cs="Times New Roman"/>
        </w:rPr>
        <w:t>eelneva</w:t>
      </w:r>
      <w:r w:rsidR="00F9110B">
        <w:rPr>
          <w:rFonts w:ascii="Times New Roman" w:hAnsi="Times New Roman" w:cs="Times New Roman"/>
        </w:rPr>
        <w:t xml:space="preserve"> </w:t>
      </w:r>
      <w:commentRangeStart w:id="73"/>
      <w:r w:rsidR="00867E48">
        <w:rPr>
          <w:rFonts w:ascii="Times New Roman" w:hAnsi="Times New Roman" w:cs="Times New Roman"/>
        </w:rPr>
        <w:t xml:space="preserve">majandusaasta </w:t>
      </w:r>
      <w:r>
        <w:rPr>
          <w:rFonts w:ascii="Times New Roman" w:hAnsi="Times New Roman" w:cs="Times New Roman"/>
        </w:rPr>
        <w:t>aastakäibest</w:t>
      </w:r>
      <w:commentRangeStart w:id="74"/>
      <w:ins w:id="75" w:author="Inge Mehide - JUSTDIGI" w:date="2025-10-10T13:56:00Z" w16du:dateUtc="2025-10-10T10:56:00Z">
        <w:r w:rsidR="00CB4087">
          <w:rPr>
            <w:rFonts w:ascii="Times New Roman" w:hAnsi="Times New Roman" w:cs="Times New Roman"/>
          </w:rPr>
          <w:t>,</w:t>
        </w:r>
      </w:ins>
      <w:commentRangeEnd w:id="74"/>
      <w:ins w:id="76" w:author="Inge Mehide - JUSTDIGI" w:date="2025-10-10T13:58:00Z" w16du:dateUtc="2025-10-10T10:58:00Z">
        <w:r w:rsidR="00047260">
          <w:rPr>
            <w:rStyle w:val="Kommentaariviide"/>
          </w:rPr>
          <w:commentReference w:id="74"/>
        </w:r>
      </w:ins>
      <w:r>
        <w:rPr>
          <w:rFonts w:ascii="Times New Roman" w:hAnsi="Times New Roman" w:cs="Times New Roman"/>
        </w:rPr>
        <w:t xml:space="preserve"> </w:t>
      </w:r>
      <w:commentRangeEnd w:id="73"/>
      <w:r w:rsidR="004752E2">
        <w:rPr>
          <w:rStyle w:val="Kommentaariviide"/>
        </w:rPr>
        <w:commentReference w:id="73"/>
      </w:r>
      <w:r>
        <w:rPr>
          <w:rFonts w:ascii="Times New Roman" w:hAnsi="Times New Roman" w:cs="Times New Roman"/>
        </w:rPr>
        <w:t>või kui see teave ei ole kättesaadav, siis rahatrahviga kuni kaks miljonit</w:t>
      </w:r>
      <w:r w:rsidR="005B139E">
        <w:rPr>
          <w:rFonts w:ascii="Times New Roman" w:hAnsi="Times New Roman" w:cs="Times New Roman"/>
        </w:rPr>
        <w:t xml:space="preserve"> eurot</w:t>
      </w:r>
      <w:r w:rsidR="007F1933">
        <w:rPr>
          <w:rFonts w:ascii="Times New Roman" w:hAnsi="Times New Roman" w:cs="Times New Roman"/>
        </w:rPr>
        <w:t>.</w:t>
      </w:r>
      <w:r w:rsidR="00F02046">
        <w:rPr>
          <w:rFonts w:ascii="Times New Roman" w:hAnsi="Times New Roman" w:cs="Times New Roman"/>
        </w:rPr>
        <w:t>“;</w:t>
      </w:r>
    </w:p>
    <w:p w14:paraId="10A38AB1" w14:textId="77777777" w:rsidR="007F1933" w:rsidRDefault="007F1933" w:rsidP="00556BD5">
      <w:pPr>
        <w:jc w:val="both"/>
        <w:rPr>
          <w:rFonts w:ascii="Times New Roman" w:hAnsi="Times New Roman" w:cs="Times New Roman"/>
        </w:rPr>
      </w:pPr>
    </w:p>
    <w:p w14:paraId="5ED3652E" w14:textId="74045B1A" w:rsidR="00A43363" w:rsidRDefault="007F1933" w:rsidP="00556BD5">
      <w:pPr>
        <w:jc w:val="both"/>
        <w:rPr>
          <w:rFonts w:ascii="Times New Roman" w:hAnsi="Times New Roman" w:cs="Times New Roman"/>
        </w:rPr>
      </w:pPr>
      <w:r w:rsidRPr="00D34A29">
        <w:rPr>
          <w:rFonts w:ascii="Times New Roman" w:hAnsi="Times New Roman" w:cs="Times New Roman"/>
          <w:b/>
          <w:bCs/>
        </w:rPr>
        <w:t>1</w:t>
      </w:r>
      <w:r w:rsidR="00372B52">
        <w:rPr>
          <w:rFonts w:ascii="Times New Roman" w:hAnsi="Times New Roman" w:cs="Times New Roman"/>
          <w:b/>
          <w:bCs/>
        </w:rPr>
        <w:t>1</w:t>
      </w:r>
      <w:r w:rsidRPr="00D34A29">
        <w:rPr>
          <w:rFonts w:ascii="Times New Roman" w:hAnsi="Times New Roman" w:cs="Times New Roman"/>
          <w:b/>
          <w:bCs/>
        </w:rPr>
        <w:t>)</w:t>
      </w:r>
      <w:r w:rsidR="00C128D7">
        <w:rPr>
          <w:rFonts w:ascii="Times New Roman" w:hAnsi="Times New Roman" w:cs="Times New Roman"/>
        </w:rPr>
        <w:t xml:space="preserve"> paragrahvi 70 lõi</w:t>
      </w:r>
      <w:r w:rsidR="00D770B4">
        <w:rPr>
          <w:rFonts w:ascii="Times New Roman" w:hAnsi="Times New Roman" w:cs="Times New Roman"/>
        </w:rPr>
        <w:t>kes 2</w:t>
      </w:r>
      <w:r w:rsidR="00614973">
        <w:rPr>
          <w:rFonts w:ascii="Times New Roman" w:hAnsi="Times New Roman" w:cs="Times New Roman"/>
        </w:rPr>
        <w:t>,</w:t>
      </w:r>
      <w:r w:rsidR="00D770B4">
        <w:rPr>
          <w:rFonts w:ascii="Times New Roman" w:hAnsi="Times New Roman" w:cs="Times New Roman"/>
        </w:rPr>
        <w:t xml:space="preserve"> </w:t>
      </w:r>
      <w:r w:rsidR="000A7F63">
        <w:rPr>
          <w:rFonts w:ascii="Times New Roman" w:hAnsi="Times New Roman" w:cs="Times New Roman"/>
        </w:rPr>
        <w:t>§ 74</w:t>
      </w:r>
      <w:r w:rsidR="000A7F63">
        <w:rPr>
          <w:rFonts w:ascii="Times New Roman" w:hAnsi="Times New Roman" w:cs="Times New Roman"/>
          <w:vertAlign w:val="superscript"/>
        </w:rPr>
        <w:t>1</w:t>
      </w:r>
      <w:r w:rsidR="000A7F63">
        <w:rPr>
          <w:rFonts w:ascii="Times New Roman" w:hAnsi="Times New Roman" w:cs="Times New Roman"/>
        </w:rPr>
        <w:t xml:space="preserve"> lõikes 2</w:t>
      </w:r>
      <w:r w:rsidR="00614973">
        <w:rPr>
          <w:rFonts w:ascii="Times New Roman" w:hAnsi="Times New Roman" w:cs="Times New Roman"/>
        </w:rPr>
        <w:t xml:space="preserve"> ja </w:t>
      </w:r>
      <w:r w:rsidR="00543BC9">
        <w:rPr>
          <w:rFonts w:ascii="Times New Roman" w:hAnsi="Times New Roman" w:cs="Times New Roman"/>
        </w:rPr>
        <w:t xml:space="preserve">§ </w:t>
      </w:r>
      <w:r w:rsidR="00614973" w:rsidRPr="00614973">
        <w:rPr>
          <w:rFonts w:ascii="Times New Roman" w:hAnsi="Times New Roman" w:cs="Times New Roman"/>
        </w:rPr>
        <w:t>74</w:t>
      </w:r>
      <w:r w:rsidR="00614973" w:rsidRPr="00614973">
        <w:rPr>
          <w:rFonts w:ascii="Times New Roman" w:hAnsi="Times New Roman" w:cs="Times New Roman"/>
          <w:vertAlign w:val="superscript"/>
        </w:rPr>
        <w:t>2</w:t>
      </w:r>
      <w:r w:rsidR="00614973" w:rsidRPr="00614973">
        <w:rPr>
          <w:rFonts w:ascii="Times New Roman" w:hAnsi="Times New Roman" w:cs="Times New Roman"/>
        </w:rPr>
        <w:t xml:space="preserve"> lõikes 2 </w:t>
      </w:r>
      <w:r w:rsidR="00D770B4">
        <w:rPr>
          <w:rFonts w:ascii="Times New Roman" w:hAnsi="Times New Roman" w:cs="Times New Roman"/>
        </w:rPr>
        <w:t xml:space="preserve">asendatakse sõna „Sama“ </w:t>
      </w:r>
      <w:r w:rsidR="0009582C">
        <w:rPr>
          <w:rFonts w:ascii="Times New Roman" w:hAnsi="Times New Roman" w:cs="Times New Roman"/>
        </w:rPr>
        <w:t>tekstiosaga</w:t>
      </w:r>
      <w:r w:rsidR="00D770B4">
        <w:rPr>
          <w:rFonts w:ascii="Times New Roman" w:hAnsi="Times New Roman" w:cs="Times New Roman"/>
        </w:rPr>
        <w:t xml:space="preserve"> „</w:t>
      </w:r>
      <w:r w:rsidR="002B157A">
        <w:rPr>
          <w:rFonts w:ascii="Times New Roman" w:hAnsi="Times New Roman" w:cs="Times New Roman"/>
        </w:rPr>
        <w:t>Käesoleva paragrahvi lõikes 1 sätestatud</w:t>
      </w:r>
      <w:r w:rsidR="00FC22AB">
        <w:rPr>
          <w:rFonts w:ascii="Times New Roman" w:hAnsi="Times New Roman" w:cs="Times New Roman"/>
        </w:rPr>
        <w:t>“;</w:t>
      </w:r>
    </w:p>
    <w:p w14:paraId="5CE4CDD8" w14:textId="77777777" w:rsidR="00A43363" w:rsidRDefault="00A43363" w:rsidP="00556BD5">
      <w:pPr>
        <w:jc w:val="both"/>
        <w:rPr>
          <w:rFonts w:ascii="Times New Roman" w:hAnsi="Times New Roman" w:cs="Times New Roman"/>
        </w:rPr>
      </w:pPr>
    </w:p>
    <w:p w14:paraId="7AEDAA29" w14:textId="2649C121" w:rsidR="00A43363" w:rsidRDefault="00A43363" w:rsidP="00556BD5">
      <w:pPr>
        <w:jc w:val="both"/>
        <w:rPr>
          <w:rFonts w:ascii="Times New Roman" w:hAnsi="Times New Roman" w:cs="Times New Roman"/>
        </w:rPr>
      </w:pPr>
      <w:r w:rsidRPr="00DD04AF">
        <w:rPr>
          <w:rFonts w:ascii="Times New Roman" w:hAnsi="Times New Roman" w:cs="Times New Roman"/>
          <w:b/>
          <w:bCs/>
        </w:rPr>
        <w:t>1</w:t>
      </w:r>
      <w:r w:rsidR="00372B52">
        <w:rPr>
          <w:rFonts w:ascii="Times New Roman" w:hAnsi="Times New Roman" w:cs="Times New Roman"/>
          <w:b/>
          <w:bCs/>
        </w:rPr>
        <w:t>2</w:t>
      </w:r>
      <w:r w:rsidRPr="00DD04AF">
        <w:rPr>
          <w:rFonts w:ascii="Times New Roman" w:hAnsi="Times New Roman" w:cs="Times New Roman"/>
          <w:b/>
          <w:bCs/>
        </w:rPr>
        <w:t>)</w:t>
      </w:r>
      <w:r>
        <w:rPr>
          <w:rFonts w:ascii="Times New Roman" w:hAnsi="Times New Roman" w:cs="Times New Roman"/>
        </w:rPr>
        <w:t xml:space="preserve"> paragrahv</w:t>
      </w:r>
      <w:r w:rsidR="000A7F63">
        <w:rPr>
          <w:rFonts w:ascii="Times New Roman" w:hAnsi="Times New Roman" w:cs="Times New Roman"/>
        </w:rPr>
        <w:t>e</w:t>
      </w:r>
      <w:r>
        <w:rPr>
          <w:rFonts w:ascii="Times New Roman" w:hAnsi="Times New Roman" w:cs="Times New Roman"/>
        </w:rPr>
        <w:t xml:space="preserve"> 70</w:t>
      </w:r>
      <w:r w:rsidR="00C70068">
        <w:rPr>
          <w:rFonts w:ascii="Times New Roman" w:hAnsi="Times New Roman" w:cs="Times New Roman"/>
        </w:rPr>
        <w:t>,</w:t>
      </w:r>
      <w:r w:rsidR="000A7F63">
        <w:rPr>
          <w:rFonts w:ascii="Times New Roman" w:hAnsi="Times New Roman" w:cs="Times New Roman"/>
        </w:rPr>
        <w:t xml:space="preserve"> 74</w:t>
      </w:r>
      <w:r w:rsidR="000A7F63">
        <w:rPr>
          <w:rFonts w:ascii="Times New Roman" w:hAnsi="Times New Roman" w:cs="Times New Roman"/>
          <w:vertAlign w:val="superscript"/>
        </w:rPr>
        <w:t>1</w:t>
      </w:r>
      <w:r w:rsidR="000A7F63">
        <w:rPr>
          <w:rFonts w:ascii="Times New Roman" w:hAnsi="Times New Roman" w:cs="Times New Roman"/>
        </w:rPr>
        <w:t xml:space="preserve"> </w:t>
      </w:r>
      <w:r w:rsidR="00614973">
        <w:rPr>
          <w:rFonts w:ascii="Times New Roman" w:hAnsi="Times New Roman" w:cs="Times New Roman"/>
        </w:rPr>
        <w:t>ja 74</w:t>
      </w:r>
      <w:r w:rsidR="00614973">
        <w:rPr>
          <w:rFonts w:ascii="Times New Roman" w:hAnsi="Times New Roman" w:cs="Times New Roman"/>
          <w:vertAlign w:val="superscript"/>
        </w:rPr>
        <w:t>2</w:t>
      </w:r>
      <w:r w:rsidR="00614973">
        <w:rPr>
          <w:rFonts w:ascii="Times New Roman" w:hAnsi="Times New Roman" w:cs="Times New Roman"/>
        </w:rPr>
        <w:t xml:space="preserve"> </w:t>
      </w:r>
      <w:r>
        <w:rPr>
          <w:rFonts w:ascii="Times New Roman" w:hAnsi="Times New Roman" w:cs="Times New Roman"/>
        </w:rPr>
        <w:t>täiendatakse lõikega 3 järgmises sõnastuses:</w:t>
      </w:r>
    </w:p>
    <w:p w14:paraId="7765CB07" w14:textId="67873265" w:rsidR="001F5C3A" w:rsidRDefault="00A43363" w:rsidP="00556BD5">
      <w:pPr>
        <w:jc w:val="both"/>
        <w:rPr>
          <w:rFonts w:ascii="Times New Roman" w:hAnsi="Times New Roman" w:cs="Times New Roman"/>
        </w:rPr>
      </w:pPr>
      <w:r>
        <w:rPr>
          <w:rFonts w:ascii="Times New Roman" w:hAnsi="Times New Roman" w:cs="Times New Roman"/>
        </w:rPr>
        <w:t>„</w:t>
      </w:r>
      <w:r w:rsidR="000A7F63">
        <w:rPr>
          <w:rFonts w:ascii="Times New Roman" w:hAnsi="Times New Roman" w:cs="Times New Roman"/>
        </w:rPr>
        <w:t xml:space="preserve">(3) </w:t>
      </w:r>
      <w:r w:rsidR="00A3232B">
        <w:rPr>
          <w:rFonts w:ascii="Times New Roman" w:hAnsi="Times New Roman" w:cs="Times New Roman"/>
        </w:rPr>
        <w:t>Käesoleva paragrahvi lõikes 1</w:t>
      </w:r>
      <w:r w:rsidR="00A3232B">
        <w:rPr>
          <w:rFonts w:ascii="Times New Roman" w:hAnsi="Times New Roman" w:cs="Times New Roman"/>
          <w:vertAlign w:val="superscript"/>
        </w:rPr>
        <w:t>1</w:t>
      </w:r>
      <w:r w:rsidR="00A3232B">
        <w:rPr>
          <w:rFonts w:ascii="Times New Roman" w:hAnsi="Times New Roman" w:cs="Times New Roman"/>
        </w:rPr>
        <w:t xml:space="preserve"> sätestatud teo eest</w:t>
      </w:r>
      <w:r w:rsidR="001F5C3A">
        <w:rPr>
          <w:rFonts w:ascii="Times New Roman" w:hAnsi="Times New Roman" w:cs="Times New Roman"/>
        </w:rPr>
        <w:t xml:space="preserve">, kui selle on toime pannud juriidiline isik, </w:t>
      </w:r>
      <w:r w:rsidR="00DD04AF">
        <w:rPr>
          <w:rFonts w:ascii="Times New Roman" w:hAnsi="Times New Roman" w:cs="Times New Roman"/>
        </w:rPr>
        <w:t>–</w:t>
      </w:r>
    </w:p>
    <w:p w14:paraId="533E3ABC" w14:textId="251C71B4" w:rsidR="001967F3" w:rsidRDefault="009714C0" w:rsidP="00556BD5">
      <w:pPr>
        <w:jc w:val="both"/>
        <w:rPr>
          <w:rFonts w:ascii="Times New Roman" w:hAnsi="Times New Roman" w:cs="Times New Roman"/>
        </w:rPr>
      </w:pPr>
      <w:r>
        <w:rPr>
          <w:rFonts w:ascii="Times New Roman" w:hAnsi="Times New Roman" w:cs="Times New Roman"/>
        </w:rPr>
        <w:t>karistatakse rahatrahviga</w:t>
      </w:r>
      <w:r w:rsidR="001967F3">
        <w:rPr>
          <w:rFonts w:ascii="Times New Roman" w:hAnsi="Times New Roman" w:cs="Times New Roman"/>
        </w:rPr>
        <w:t xml:space="preserve"> </w:t>
      </w:r>
      <w:r>
        <w:rPr>
          <w:rFonts w:ascii="Times New Roman" w:hAnsi="Times New Roman" w:cs="Times New Roman"/>
        </w:rPr>
        <w:t xml:space="preserve">kuni </w:t>
      </w:r>
      <w:r w:rsidR="00EC65C9">
        <w:rPr>
          <w:rFonts w:ascii="Times New Roman" w:hAnsi="Times New Roman" w:cs="Times New Roman"/>
        </w:rPr>
        <w:t>nel</w:t>
      </w:r>
      <w:r w:rsidR="00372B52">
        <w:rPr>
          <w:rFonts w:ascii="Times New Roman" w:hAnsi="Times New Roman" w:cs="Times New Roman"/>
        </w:rPr>
        <w:t>i</w:t>
      </w:r>
      <w:r>
        <w:rPr>
          <w:rFonts w:ascii="Times New Roman" w:hAnsi="Times New Roman" w:cs="Times New Roman"/>
        </w:rPr>
        <w:t xml:space="preserve"> protsenti juriidilise isiku</w:t>
      </w:r>
      <w:r w:rsidR="0030550B">
        <w:rPr>
          <w:rFonts w:ascii="Times New Roman" w:hAnsi="Times New Roman" w:cs="Times New Roman"/>
        </w:rPr>
        <w:t xml:space="preserve"> majandus- ja kutsetegevusega seotud</w:t>
      </w:r>
      <w:r>
        <w:rPr>
          <w:rFonts w:ascii="Times New Roman" w:hAnsi="Times New Roman" w:cs="Times New Roman"/>
        </w:rPr>
        <w:t xml:space="preserve"> </w:t>
      </w:r>
      <w:r w:rsidR="00B076AA">
        <w:rPr>
          <w:rFonts w:ascii="Times New Roman" w:hAnsi="Times New Roman" w:cs="Times New Roman"/>
        </w:rPr>
        <w:t>eelneva</w:t>
      </w:r>
      <w:r w:rsidR="00867E48">
        <w:rPr>
          <w:rFonts w:ascii="Times New Roman" w:hAnsi="Times New Roman" w:cs="Times New Roman"/>
        </w:rPr>
        <w:t xml:space="preserve"> </w:t>
      </w:r>
      <w:commentRangeStart w:id="77"/>
      <w:r w:rsidR="00867E48">
        <w:rPr>
          <w:rFonts w:ascii="Times New Roman" w:hAnsi="Times New Roman" w:cs="Times New Roman"/>
        </w:rPr>
        <w:t xml:space="preserve">majandusaasta </w:t>
      </w:r>
      <w:r>
        <w:rPr>
          <w:rFonts w:ascii="Times New Roman" w:hAnsi="Times New Roman" w:cs="Times New Roman"/>
        </w:rPr>
        <w:t>aastakäibest</w:t>
      </w:r>
      <w:commentRangeStart w:id="78"/>
      <w:ins w:id="79" w:author="Inge Mehide - JUSTDIGI" w:date="2025-10-10T13:58:00Z" w16du:dateUtc="2025-10-10T10:58:00Z">
        <w:r w:rsidR="00047260">
          <w:rPr>
            <w:rFonts w:ascii="Times New Roman" w:hAnsi="Times New Roman" w:cs="Times New Roman"/>
          </w:rPr>
          <w:t>,</w:t>
        </w:r>
        <w:commentRangeEnd w:id="78"/>
        <w:r w:rsidR="00047260">
          <w:rPr>
            <w:rStyle w:val="Kommentaariviide"/>
          </w:rPr>
          <w:commentReference w:id="78"/>
        </w:r>
      </w:ins>
      <w:r>
        <w:rPr>
          <w:rFonts w:ascii="Times New Roman" w:hAnsi="Times New Roman" w:cs="Times New Roman"/>
        </w:rPr>
        <w:t xml:space="preserve"> </w:t>
      </w:r>
      <w:commentRangeEnd w:id="77"/>
      <w:r w:rsidR="00086B4F">
        <w:rPr>
          <w:rStyle w:val="Kommentaariviide"/>
        </w:rPr>
        <w:commentReference w:id="77"/>
      </w:r>
      <w:r>
        <w:rPr>
          <w:rFonts w:ascii="Times New Roman" w:hAnsi="Times New Roman" w:cs="Times New Roman"/>
        </w:rPr>
        <w:t xml:space="preserve">või kui see </w:t>
      </w:r>
      <w:r w:rsidR="005B139E">
        <w:rPr>
          <w:rFonts w:ascii="Times New Roman" w:hAnsi="Times New Roman" w:cs="Times New Roman"/>
        </w:rPr>
        <w:t>teave ei ole kättesaadav, siis rahatrahviga kuni kaks miljonit eurot.</w:t>
      </w:r>
      <w:r w:rsidR="00F02046">
        <w:rPr>
          <w:rFonts w:ascii="Times New Roman" w:hAnsi="Times New Roman" w:cs="Times New Roman"/>
        </w:rPr>
        <w:t>“;</w:t>
      </w:r>
    </w:p>
    <w:p w14:paraId="2113703F" w14:textId="77777777" w:rsidR="00031AFB" w:rsidRDefault="00031AFB" w:rsidP="00031AFB">
      <w:pPr>
        <w:jc w:val="both"/>
        <w:rPr>
          <w:rFonts w:ascii="Times New Roman" w:hAnsi="Times New Roman" w:cs="Times New Roman"/>
        </w:rPr>
      </w:pPr>
    </w:p>
    <w:p w14:paraId="01C5E0CE" w14:textId="54FA1246" w:rsidR="00031AFB" w:rsidRDefault="00031AFB" w:rsidP="00031AFB">
      <w:pPr>
        <w:jc w:val="both"/>
        <w:rPr>
          <w:rFonts w:ascii="Times New Roman" w:hAnsi="Times New Roman" w:cs="Times New Roman"/>
          <w:b/>
          <w:bCs/>
        </w:rPr>
      </w:pPr>
      <w:r w:rsidRPr="1B90D820">
        <w:rPr>
          <w:rFonts w:ascii="Times New Roman" w:hAnsi="Times New Roman" w:cs="Times New Roman"/>
          <w:b/>
          <w:bCs/>
        </w:rPr>
        <w:t>1</w:t>
      </w:r>
      <w:r w:rsidR="00372B52" w:rsidRPr="1B90D820">
        <w:rPr>
          <w:rFonts w:ascii="Times New Roman" w:hAnsi="Times New Roman" w:cs="Times New Roman"/>
          <w:b/>
          <w:bCs/>
        </w:rPr>
        <w:t>3</w:t>
      </w:r>
      <w:r w:rsidRPr="1B90D820">
        <w:rPr>
          <w:rFonts w:ascii="Times New Roman" w:hAnsi="Times New Roman" w:cs="Times New Roman"/>
          <w:b/>
          <w:bCs/>
        </w:rPr>
        <w:t>)</w:t>
      </w:r>
      <w:r w:rsidRPr="1B90D820">
        <w:rPr>
          <w:rFonts w:ascii="Times New Roman" w:hAnsi="Times New Roman" w:cs="Times New Roman"/>
        </w:rPr>
        <w:t xml:space="preserve"> paragrahvi 73 pealkirjast jäetakse välja sõnad „ja internetipõhise vaidluste kohtuvälise lahendamise platvormi</w:t>
      </w:r>
      <w:commentRangeStart w:id="80"/>
      <w:r w:rsidRPr="1B90D820">
        <w:rPr>
          <w:rFonts w:ascii="Times New Roman" w:hAnsi="Times New Roman" w:cs="Times New Roman"/>
          <w:b/>
          <w:bCs/>
        </w:rPr>
        <w:t>“;</w:t>
      </w:r>
      <w:commentRangeEnd w:id="80"/>
      <w:r>
        <w:commentReference w:id="80"/>
      </w:r>
    </w:p>
    <w:p w14:paraId="1F4DEFFE" w14:textId="77777777" w:rsidR="00031AFB" w:rsidRDefault="00031AFB" w:rsidP="00031AFB">
      <w:pPr>
        <w:jc w:val="both"/>
        <w:rPr>
          <w:rFonts w:ascii="Times New Roman" w:hAnsi="Times New Roman" w:cs="Times New Roman"/>
          <w:b/>
          <w:bCs/>
        </w:rPr>
      </w:pPr>
    </w:p>
    <w:p w14:paraId="0BFC9CC0" w14:textId="4EE6EC52" w:rsidR="00031AFB" w:rsidRPr="00080E4C" w:rsidRDefault="00031AFB" w:rsidP="00031AFB">
      <w:pPr>
        <w:jc w:val="both"/>
        <w:rPr>
          <w:rFonts w:ascii="Times New Roman" w:hAnsi="Times New Roman" w:cs="Times New Roman"/>
        </w:rPr>
      </w:pPr>
      <w:r>
        <w:rPr>
          <w:rFonts w:ascii="Times New Roman" w:hAnsi="Times New Roman" w:cs="Times New Roman"/>
          <w:b/>
          <w:bCs/>
        </w:rPr>
        <w:t>1</w:t>
      </w:r>
      <w:r w:rsidR="00372B52">
        <w:rPr>
          <w:rFonts w:ascii="Times New Roman" w:hAnsi="Times New Roman" w:cs="Times New Roman"/>
          <w:b/>
          <w:bCs/>
        </w:rPr>
        <w:t>4</w:t>
      </w:r>
      <w:r>
        <w:rPr>
          <w:rFonts w:ascii="Times New Roman" w:hAnsi="Times New Roman" w:cs="Times New Roman"/>
          <w:b/>
          <w:bCs/>
        </w:rPr>
        <w:t xml:space="preserve">) </w:t>
      </w:r>
      <w:r>
        <w:rPr>
          <w:rFonts w:ascii="Times New Roman" w:hAnsi="Times New Roman" w:cs="Times New Roman"/>
        </w:rPr>
        <w:t>paragrahvi 73 lõikest 1 jäetakse välja sõnad „</w:t>
      </w:r>
      <w:r w:rsidRPr="00A538A9">
        <w:rPr>
          <w:rFonts w:ascii="Times New Roman" w:hAnsi="Times New Roman" w:cs="Times New Roman"/>
        </w:rPr>
        <w:t>või internetipõhise vaidluste kohtuvälise lahendamise platvormi</w:t>
      </w:r>
      <w:r>
        <w:rPr>
          <w:rFonts w:ascii="Times New Roman" w:hAnsi="Times New Roman" w:cs="Times New Roman"/>
        </w:rPr>
        <w:t>“;</w:t>
      </w:r>
    </w:p>
    <w:p w14:paraId="248F1925" w14:textId="77777777" w:rsidR="00E651C4" w:rsidRDefault="00E651C4" w:rsidP="00E651C4">
      <w:pPr>
        <w:jc w:val="both"/>
        <w:rPr>
          <w:rFonts w:ascii="Times New Roman" w:hAnsi="Times New Roman" w:cs="Times New Roman"/>
          <w:b/>
          <w:bCs/>
        </w:rPr>
      </w:pPr>
    </w:p>
    <w:p w14:paraId="0886EBD1" w14:textId="4EBE9AFD" w:rsidR="007451CB" w:rsidRDefault="00372B52">
      <w:pPr>
        <w:jc w:val="both"/>
        <w:rPr>
          <w:rFonts w:ascii="Times New Roman" w:hAnsi="Times New Roman" w:cs="Times New Roman"/>
        </w:rPr>
      </w:pPr>
      <w:r>
        <w:rPr>
          <w:rFonts w:ascii="Times New Roman" w:hAnsi="Times New Roman" w:cs="Times New Roman"/>
          <w:b/>
          <w:bCs/>
        </w:rPr>
        <w:t>15</w:t>
      </w:r>
      <w:r w:rsidR="00F620B1">
        <w:rPr>
          <w:rFonts w:ascii="Times New Roman" w:hAnsi="Times New Roman" w:cs="Times New Roman"/>
          <w:b/>
          <w:bCs/>
        </w:rPr>
        <w:t xml:space="preserve">) </w:t>
      </w:r>
      <w:r w:rsidR="007451CB">
        <w:rPr>
          <w:rFonts w:ascii="Times New Roman" w:hAnsi="Times New Roman" w:cs="Times New Roman"/>
        </w:rPr>
        <w:t>seadust täiendatakse normitehnilise märkusega järgmises sõnastuses:</w:t>
      </w:r>
    </w:p>
    <w:p w14:paraId="7BEB47BC" w14:textId="5558C581" w:rsidR="00E651C4" w:rsidRDefault="009911F1" w:rsidP="00E651C4">
      <w:pPr>
        <w:jc w:val="both"/>
        <w:rPr>
          <w:rFonts w:ascii="Times New Roman" w:hAnsi="Times New Roman" w:cs="Times New Roman"/>
        </w:rPr>
      </w:pPr>
      <w:r>
        <w:rPr>
          <w:rFonts w:ascii="Times New Roman" w:hAnsi="Times New Roman" w:cs="Times New Roman"/>
        </w:rPr>
        <w:t>„</w:t>
      </w:r>
      <w:r w:rsidR="00BA14E5">
        <w:rPr>
          <w:rFonts w:ascii="Times New Roman" w:hAnsi="Times New Roman" w:cs="Times New Roman"/>
        </w:rPr>
        <w:t>Euroopa Parla</w:t>
      </w:r>
      <w:r w:rsidR="0066387B">
        <w:rPr>
          <w:rFonts w:ascii="Times New Roman" w:hAnsi="Times New Roman" w:cs="Times New Roman"/>
        </w:rPr>
        <w:t>mendi ja nõukogu direktiiv (EL) 2024/825, millega muudetakse direktiive 2005/29/EÜ ja 2011/</w:t>
      </w:r>
      <w:r w:rsidR="00CF2E02">
        <w:rPr>
          <w:rFonts w:ascii="Times New Roman" w:hAnsi="Times New Roman" w:cs="Times New Roman"/>
        </w:rPr>
        <w:t xml:space="preserve">83/EL seoses tarbijate </w:t>
      </w:r>
      <w:proofErr w:type="spellStart"/>
      <w:r w:rsidR="00CF2E02">
        <w:rPr>
          <w:rFonts w:ascii="Times New Roman" w:hAnsi="Times New Roman" w:cs="Times New Roman"/>
        </w:rPr>
        <w:t>võimestamisega</w:t>
      </w:r>
      <w:proofErr w:type="spellEnd"/>
      <w:r w:rsidR="00CF2E02">
        <w:rPr>
          <w:rFonts w:ascii="Times New Roman" w:hAnsi="Times New Roman" w:cs="Times New Roman"/>
        </w:rPr>
        <w:t xml:space="preserve"> rohep</w:t>
      </w:r>
      <w:r w:rsidR="00F9245A">
        <w:rPr>
          <w:rFonts w:ascii="Times New Roman" w:hAnsi="Times New Roman" w:cs="Times New Roman"/>
        </w:rPr>
        <w:t>öö</w:t>
      </w:r>
      <w:r w:rsidR="00CF2E02">
        <w:rPr>
          <w:rFonts w:ascii="Times New Roman" w:hAnsi="Times New Roman" w:cs="Times New Roman"/>
        </w:rPr>
        <w:t>rdel, tagades neile parema kaitse ebaausate tavade eest ja parema teabe esitamise</w:t>
      </w:r>
      <w:r w:rsidR="00202A03">
        <w:rPr>
          <w:rFonts w:ascii="Times New Roman" w:hAnsi="Times New Roman" w:cs="Times New Roman"/>
        </w:rPr>
        <w:t xml:space="preserve"> (ELT L, 2024/825, 0</w:t>
      </w:r>
      <w:r w:rsidR="00DD2897">
        <w:rPr>
          <w:rFonts w:ascii="Times New Roman" w:hAnsi="Times New Roman" w:cs="Times New Roman"/>
        </w:rPr>
        <w:t>6.03.2024)</w:t>
      </w:r>
      <w:r w:rsidR="0005431F">
        <w:rPr>
          <w:rFonts w:ascii="Times New Roman" w:hAnsi="Times New Roman" w:cs="Times New Roman"/>
        </w:rPr>
        <w:t>.</w:t>
      </w:r>
      <w:r w:rsidR="002C72C9">
        <w:rPr>
          <w:rFonts w:ascii="Times New Roman" w:hAnsi="Times New Roman" w:cs="Times New Roman"/>
        </w:rPr>
        <w:t>“</w:t>
      </w:r>
      <w:r w:rsidR="00541C96">
        <w:rPr>
          <w:rFonts w:ascii="Times New Roman" w:hAnsi="Times New Roman" w:cs="Times New Roman"/>
        </w:rPr>
        <w:t>.</w:t>
      </w:r>
    </w:p>
    <w:p w14:paraId="609530FF" w14:textId="77777777" w:rsidR="00BA0629" w:rsidRDefault="00BA0629" w:rsidP="00E651C4">
      <w:pPr>
        <w:jc w:val="both"/>
        <w:rPr>
          <w:rFonts w:ascii="Times New Roman" w:hAnsi="Times New Roman" w:cs="Times New Roman"/>
        </w:rPr>
      </w:pPr>
    </w:p>
    <w:p w14:paraId="7C03DAFD" w14:textId="0DCA1482" w:rsidR="00BA0629" w:rsidRDefault="00BA0629" w:rsidP="00E651C4">
      <w:pPr>
        <w:jc w:val="both"/>
        <w:rPr>
          <w:rFonts w:ascii="Times New Roman" w:hAnsi="Times New Roman" w:cs="Times New Roman"/>
          <w:b/>
          <w:bCs/>
        </w:rPr>
      </w:pPr>
      <w:r w:rsidRPr="00AD185C">
        <w:rPr>
          <w:rFonts w:ascii="Times New Roman" w:hAnsi="Times New Roman" w:cs="Times New Roman"/>
          <w:b/>
          <w:bCs/>
        </w:rPr>
        <w:t xml:space="preserve">§ 2. </w:t>
      </w:r>
      <w:proofErr w:type="spellStart"/>
      <w:r w:rsidRPr="00AD185C">
        <w:rPr>
          <w:rFonts w:ascii="Times New Roman" w:hAnsi="Times New Roman" w:cs="Times New Roman"/>
          <w:b/>
          <w:bCs/>
        </w:rPr>
        <w:t>Lõhkematerjali</w:t>
      </w:r>
      <w:r w:rsidR="00780E4D">
        <w:rPr>
          <w:rFonts w:ascii="Times New Roman" w:hAnsi="Times New Roman" w:cs="Times New Roman"/>
          <w:b/>
          <w:bCs/>
        </w:rPr>
        <w:t>se</w:t>
      </w:r>
      <w:r w:rsidRPr="00AD185C">
        <w:rPr>
          <w:rFonts w:ascii="Times New Roman" w:hAnsi="Times New Roman" w:cs="Times New Roman"/>
          <w:b/>
          <w:bCs/>
        </w:rPr>
        <w:t>aduse</w:t>
      </w:r>
      <w:proofErr w:type="spellEnd"/>
      <w:r w:rsidRPr="00AD185C">
        <w:rPr>
          <w:rFonts w:ascii="Times New Roman" w:hAnsi="Times New Roman" w:cs="Times New Roman"/>
          <w:b/>
          <w:bCs/>
        </w:rPr>
        <w:t xml:space="preserve"> muutmine</w:t>
      </w:r>
    </w:p>
    <w:p w14:paraId="53DDE58E" w14:textId="77777777" w:rsidR="00791B56" w:rsidRDefault="00791B56" w:rsidP="00E651C4">
      <w:pPr>
        <w:jc w:val="both"/>
        <w:rPr>
          <w:rFonts w:ascii="Times New Roman" w:hAnsi="Times New Roman" w:cs="Times New Roman"/>
          <w:b/>
          <w:bCs/>
        </w:rPr>
      </w:pPr>
    </w:p>
    <w:p w14:paraId="20A930D7" w14:textId="4A5AEC1A" w:rsidR="009D5261" w:rsidRPr="009D5261" w:rsidRDefault="00791B56" w:rsidP="003C3834">
      <w:pPr>
        <w:jc w:val="both"/>
        <w:rPr>
          <w:rFonts w:ascii="Times New Roman" w:eastAsia="Aptos" w:hAnsi="Times New Roman" w:cs="Times New Roman"/>
        </w:rPr>
      </w:pPr>
      <w:proofErr w:type="spellStart"/>
      <w:r w:rsidRPr="00AD185C">
        <w:rPr>
          <w:rFonts w:ascii="Times New Roman" w:hAnsi="Times New Roman" w:cs="Times New Roman"/>
        </w:rPr>
        <w:t>Lõhkematerjaliseaduse</w:t>
      </w:r>
      <w:proofErr w:type="spellEnd"/>
      <w:r w:rsidRPr="00AD185C">
        <w:rPr>
          <w:rFonts w:ascii="Times New Roman" w:hAnsi="Times New Roman" w:cs="Times New Roman"/>
        </w:rPr>
        <w:t xml:space="preserve"> </w:t>
      </w:r>
      <w:r w:rsidR="00F35742">
        <w:rPr>
          <w:rFonts w:ascii="Times New Roman" w:hAnsi="Times New Roman" w:cs="Times New Roman"/>
        </w:rPr>
        <w:t>§</w:t>
      </w:r>
      <w:r w:rsidR="009D5261" w:rsidRPr="009D5261">
        <w:rPr>
          <w:rFonts w:ascii="Times New Roman" w:eastAsia="Aptos" w:hAnsi="Times New Roman" w:cs="Times New Roman"/>
        </w:rPr>
        <w:t xml:space="preserve"> 25 lõike 2 punkt 6 muudetakse ja sõnastatakse järgmiselt: </w:t>
      </w:r>
    </w:p>
    <w:p w14:paraId="1E24B35C" w14:textId="05A1DD3E" w:rsidR="005C6623" w:rsidRPr="009D5261" w:rsidRDefault="009D5261" w:rsidP="00E651C4">
      <w:pPr>
        <w:jc w:val="both"/>
        <w:rPr>
          <w:rFonts w:ascii="Times New Roman" w:eastAsia="Aptos" w:hAnsi="Times New Roman" w:cs="Times New Roman"/>
          <w:color w:val="FF0000"/>
        </w:rPr>
      </w:pPr>
      <w:r w:rsidRPr="009D5261">
        <w:rPr>
          <w:rFonts w:ascii="Times New Roman" w:eastAsia="Aptos" w:hAnsi="Times New Roman" w:cs="Times New Roman"/>
        </w:rPr>
        <w:t xml:space="preserve">„6) käitlemiskohal, millel on </w:t>
      </w:r>
      <w:commentRangeStart w:id="81"/>
      <w:r w:rsidRPr="009D5261">
        <w:rPr>
          <w:rFonts w:ascii="Times New Roman" w:eastAsia="Aptos" w:hAnsi="Times New Roman" w:cs="Times New Roman"/>
        </w:rPr>
        <w:t>relvaseaduse</w:t>
      </w:r>
      <w:del w:id="82" w:author="Inge Mehide - JUSTDIGI" w:date="2025-10-10T12:20:00Z" w16du:dateUtc="2025-10-10T09:20:00Z">
        <w:r w:rsidRPr="009D5261" w:rsidDel="00A422EB">
          <w:rPr>
            <w:rFonts w:ascii="Times New Roman" w:eastAsia="Aptos" w:hAnsi="Times New Roman" w:cs="Times New Roman"/>
          </w:rPr>
          <w:delText xml:space="preserve"> </w:delText>
        </w:r>
      </w:del>
      <w:r w:rsidRPr="009D5261">
        <w:rPr>
          <w:rFonts w:ascii="Times New Roman" w:eastAsia="Aptos" w:hAnsi="Times New Roman" w:cs="Times New Roman"/>
        </w:rPr>
        <w:t xml:space="preserve">kohane </w:t>
      </w:r>
      <w:commentRangeEnd w:id="81"/>
      <w:r w:rsidR="004B09C7">
        <w:rPr>
          <w:rStyle w:val="Kommentaariviide"/>
        </w:rPr>
        <w:commentReference w:id="81"/>
      </w:r>
      <w:r w:rsidRPr="009D5261">
        <w:rPr>
          <w:rFonts w:ascii="Times New Roman" w:eastAsia="Aptos" w:hAnsi="Times New Roman" w:cs="Times New Roman"/>
        </w:rPr>
        <w:t>luba ja kus käideldakse ohtlike veoste rahvusvahelise autoveo Euroopa kokkuleppe kohasesse ohuklassi 1.3C kuuluvat püssirohtu koguses, mis ei ületa 50 kilogrammi</w:t>
      </w:r>
      <w:commentRangeStart w:id="83"/>
      <w:ins w:id="84" w:author="Inge Mehide - JUSTDIGI" w:date="2025-10-10T12:31:00Z" w16du:dateUtc="2025-10-10T09:31:00Z">
        <w:r w:rsidR="007646B6">
          <w:rPr>
            <w:rFonts w:ascii="Times New Roman" w:eastAsia="Aptos" w:hAnsi="Times New Roman" w:cs="Times New Roman"/>
          </w:rPr>
          <w:t>,</w:t>
        </w:r>
      </w:ins>
      <w:commentRangeEnd w:id="83"/>
      <w:ins w:id="85" w:author="Inge Mehide - JUSTDIGI" w:date="2025-10-10T12:32:00Z" w16du:dateUtc="2025-10-10T09:32:00Z">
        <w:r w:rsidR="007646B6">
          <w:rPr>
            <w:rStyle w:val="Kommentaariviide"/>
          </w:rPr>
          <w:commentReference w:id="83"/>
        </w:r>
      </w:ins>
      <w:r w:rsidRPr="009D5261">
        <w:rPr>
          <w:rFonts w:ascii="Times New Roman" w:eastAsia="Aptos" w:hAnsi="Times New Roman" w:cs="Times New Roman"/>
        </w:rPr>
        <w:t xml:space="preserve"> </w:t>
      </w:r>
      <w:r w:rsidR="003C3834">
        <w:rPr>
          <w:rFonts w:ascii="Times New Roman" w:eastAsia="Aptos" w:hAnsi="Times New Roman" w:cs="Times New Roman"/>
        </w:rPr>
        <w:t>või</w:t>
      </w:r>
      <w:r w:rsidRPr="009D5261">
        <w:rPr>
          <w:rFonts w:ascii="Times New Roman" w:eastAsia="Aptos" w:hAnsi="Times New Roman" w:cs="Times New Roman"/>
        </w:rPr>
        <w:t xml:space="preserve"> ohuklassi 1.4S kuuluvaid tooteid koguses, mis ei ületa 900 kilogrammi;“</w:t>
      </w:r>
      <w:r w:rsidR="00F35742">
        <w:rPr>
          <w:rFonts w:ascii="Times New Roman" w:eastAsia="Aptos" w:hAnsi="Times New Roman" w:cs="Times New Roman"/>
        </w:rPr>
        <w:t>.</w:t>
      </w:r>
    </w:p>
    <w:p w14:paraId="3257F61F" w14:textId="77777777" w:rsidR="008B4C99" w:rsidRDefault="008B4C99" w:rsidP="008B4C99">
      <w:pPr>
        <w:jc w:val="both"/>
        <w:rPr>
          <w:rFonts w:ascii="Times New Roman" w:eastAsia="Calibri" w:hAnsi="Times New Roman" w:cs="Times New Roman"/>
        </w:rPr>
      </w:pPr>
    </w:p>
    <w:p w14:paraId="7AF1EA29" w14:textId="39DB0024" w:rsidR="009E0910" w:rsidRDefault="00B81236" w:rsidP="008B4C99">
      <w:pPr>
        <w:jc w:val="both"/>
        <w:rPr>
          <w:rFonts w:ascii="Times New Roman" w:eastAsia="Calibri" w:hAnsi="Times New Roman" w:cs="Times New Roman"/>
          <w:b/>
          <w:bCs/>
        </w:rPr>
      </w:pPr>
      <w:r w:rsidRPr="008447BE">
        <w:rPr>
          <w:rFonts w:ascii="Times New Roman" w:eastAsia="Calibri" w:hAnsi="Times New Roman" w:cs="Times New Roman"/>
          <w:b/>
          <w:bCs/>
        </w:rPr>
        <w:t xml:space="preserve">§ </w:t>
      </w:r>
      <w:r w:rsidR="00791B56">
        <w:rPr>
          <w:rFonts w:ascii="Times New Roman" w:eastAsia="Calibri" w:hAnsi="Times New Roman" w:cs="Times New Roman"/>
          <w:b/>
          <w:bCs/>
        </w:rPr>
        <w:t>3</w:t>
      </w:r>
      <w:r w:rsidRPr="008447BE">
        <w:rPr>
          <w:rFonts w:ascii="Times New Roman" w:eastAsia="Calibri" w:hAnsi="Times New Roman" w:cs="Times New Roman"/>
          <w:b/>
          <w:bCs/>
        </w:rPr>
        <w:t xml:space="preserve">. </w:t>
      </w:r>
      <w:r w:rsidR="00121850" w:rsidRPr="008447BE">
        <w:rPr>
          <w:rFonts w:ascii="Times New Roman" w:eastAsia="Calibri" w:hAnsi="Times New Roman" w:cs="Times New Roman"/>
          <w:b/>
          <w:bCs/>
        </w:rPr>
        <w:t>Seaduse jõustumine</w:t>
      </w:r>
    </w:p>
    <w:p w14:paraId="51D2E688" w14:textId="77777777" w:rsidR="00121850" w:rsidRDefault="00121850" w:rsidP="008B4C99">
      <w:pPr>
        <w:jc w:val="both"/>
        <w:rPr>
          <w:rFonts w:ascii="Times New Roman" w:eastAsia="Calibri" w:hAnsi="Times New Roman" w:cs="Times New Roman"/>
          <w:b/>
          <w:bCs/>
        </w:rPr>
      </w:pPr>
    </w:p>
    <w:p w14:paraId="16068ED0" w14:textId="7E09BE80" w:rsidR="003C293A" w:rsidRDefault="003C293A" w:rsidP="003C293A">
      <w:pPr>
        <w:jc w:val="both"/>
        <w:rPr>
          <w:rFonts w:ascii="Times New Roman" w:hAnsi="Times New Roman" w:cs="Times New Roman"/>
        </w:rPr>
      </w:pPr>
      <w:r>
        <w:rPr>
          <w:rFonts w:ascii="Times New Roman" w:hAnsi="Times New Roman" w:cs="Times New Roman"/>
        </w:rPr>
        <w:t xml:space="preserve">Käesoleva seaduse § 1 </w:t>
      </w:r>
      <w:r w:rsidRPr="00F85BE1">
        <w:rPr>
          <w:rFonts w:ascii="Times New Roman" w:hAnsi="Times New Roman" w:cs="Times New Roman"/>
        </w:rPr>
        <w:t xml:space="preserve">punktid 1–8 ja </w:t>
      </w:r>
      <w:r w:rsidR="002D77BB" w:rsidRPr="00F85BE1">
        <w:rPr>
          <w:rFonts w:ascii="Times New Roman" w:hAnsi="Times New Roman" w:cs="Times New Roman"/>
        </w:rPr>
        <w:t>1</w:t>
      </w:r>
      <w:r w:rsidR="002D77BB">
        <w:rPr>
          <w:rFonts w:ascii="Times New Roman" w:hAnsi="Times New Roman" w:cs="Times New Roman"/>
        </w:rPr>
        <w:t>5</w:t>
      </w:r>
      <w:r w:rsidR="002D77BB" w:rsidRPr="00F85BE1">
        <w:rPr>
          <w:rFonts w:ascii="Times New Roman" w:hAnsi="Times New Roman" w:cs="Times New Roman"/>
        </w:rPr>
        <w:t xml:space="preserve"> </w:t>
      </w:r>
      <w:r w:rsidRPr="00F85BE1">
        <w:rPr>
          <w:rFonts w:ascii="Times New Roman" w:hAnsi="Times New Roman" w:cs="Times New Roman"/>
        </w:rPr>
        <w:t>jõustuvad</w:t>
      </w:r>
      <w:r>
        <w:rPr>
          <w:rFonts w:ascii="Times New Roman" w:hAnsi="Times New Roman" w:cs="Times New Roman"/>
        </w:rPr>
        <w:t xml:space="preserve"> 2026. aasta 27. septembril. </w:t>
      </w:r>
    </w:p>
    <w:p w14:paraId="11997652" w14:textId="2744D0AF" w:rsidR="00121850" w:rsidRPr="00774178" w:rsidRDefault="00121850" w:rsidP="008B4C99">
      <w:pPr>
        <w:jc w:val="both"/>
        <w:rPr>
          <w:rFonts w:ascii="Times New Roman" w:eastAsia="Calibri" w:hAnsi="Times New Roman" w:cs="Times New Roman"/>
        </w:rPr>
      </w:pPr>
    </w:p>
    <w:p w14:paraId="373CEA4C" w14:textId="77777777" w:rsidR="009E0910" w:rsidRPr="00083B24" w:rsidRDefault="009E0910" w:rsidP="008B4C99">
      <w:pPr>
        <w:jc w:val="both"/>
        <w:rPr>
          <w:rFonts w:ascii="Times New Roman" w:eastAsia="Calibri" w:hAnsi="Times New Roman" w:cs="Times New Roman"/>
        </w:rPr>
      </w:pPr>
    </w:p>
    <w:p w14:paraId="7389E1BE"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 xml:space="preserve">Lauri </w:t>
      </w:r>
      <w:proofErr w:type="spellStart"/>
      <w:r w:rsidRPr="00083B24">
        <w:rPr>
          <w:rFonts w:ascii="Times New Roman" w:eastAsia="Calibri" w:hAnsi="Times New Roman" w:cs="Times New Roman"/>
          <w:kern w:val="0"/>
          <w14:ligatures w14:val="none"/>
        </w:rPr>
        <w:t>Hussar</w:t>
      </w:r>
      <w:proofErr w:type="spellEnd"/>
    </w:p>
    <w:p w14:paraId="0BA6381A"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Riigikogu esimees</w:t>
      </w:r>
    </w:p>
    <w:p w14:paraId="02C2FD83" w14:textId="77777777" w:rsidR="008B4C99" w:rsidRPr="00083B24" w:rsidRDefault="008B4C99" w:rsidP="008B4C99">
      <w:pPr>
        <w:widowControl w:val="0"/>
        <w:autoSpaceDE w:val="0"/>
        <w:autoSpaceDN w:val="0"/>
        <w:adjustRightInd w:val="0"/>
        <w:ind w:right="-1"/>
        <w:jc w:val="both"/>
        <w:rPr>
          <w:rFonts w:ascii="Times New Roman" w:eastAsia="Calibri" w:hAnsi="Times New Roman" w:cs="Times New Roman"/>
          <w:kern w:val="0"/>
          <w14:ligatures w14:val="none"/>
        </w:rPr>
      </w:pPr>
    </w:p>
    <w:p w14:paraId="0D8449AF"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Tallinn, …………….. 202</w:t>
      </w:r>
      <w:r>
        <w:rPr>
          <w:rFonts w:ascii="Times New Roman" w:eastAsia="Calibri" w:hAnsi="Times New Roman" w:cs="Times New Roman"/>
          <w:kern w:val="0"/>
          <w14:ligatures w14:val="none"/>
        </w:rPr>
        <w:t>5</w:t>
      </w:r>
      <w:r w:rsidRPr="00083B24">
        <w:rPr>
          <w:rFonts w:ascii="Times New Roman" w:eastAsia="Calibri" w:hAnsi="Times New Roman" w:cs="Times New Roman"/>
          <w:kern w:val="0"/>
          <w14:ligatures w14:val="none"/>
        </w:rPr>
        <w:t xml:space="preserve"> </w:t>
      </w:r>
    </w:p>
    <w:p w14:paraId="270B6FCE" w14:textId="37A149C2" w:rsidR="008B4C99" w:rsidRPr="00083B24" w:rsidRDefault="008B4C99" w:rsidP="008B4C99">
      <w:pPr>
        <w:widowControl w:val="0"/>
        <w:pBdr>
          <w:bottom w:val="single" w:sz="12" w:space="1" w:color="auto"/>
        </w:pBdr>
        <w:autoSpaceDE w:val="0"/>
        <w:autoSpaceDN w:val="0"/>
        <w:adjustRightInd w:val="0"/>
        <w:ind w:right="-1"/>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ab/>
      </w:r>
    </w:p>
    <w:p w14:paraId="7CCD0946"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Algatab Vabariigi Valitsus …………… 202</w:t>
      </w:r>
      <w:r>
        <w:rPr>
          <w:rFonts w:ascii="Times New Roman" w:eastAsia="Calibri" w:hAnsi="Times New Roman" w:cs="Times New Roman"/>
          <w:kern w:val="0"/>
          <w14:ligatures w14:val="none"/>
        </w:rPr>
        <w:t>5</w:t>
      </w:r>
    </w:p>
    <w:p w14:paraId="60E9C1A8" w14:textId="77777777" w:rsidR="008B4C99" w:rsidRPr="00083B24" w:rsidRDefault="008B4C99" w:rsidP="008B4C99">
      <w:pPr>
        <w:widowControl w:val="0"/>
        <w:autoSpaceDE w:val="0"/>
        <w:autoSpaceDN w:val="0"/>
        <w:adjustRightInd w:val="0"/>
        <w:ind w:right="-1"/>
        <w:jc w:val="both"/>
        <w:rPr>
          <w:rFonts w:ascii="Times New Roman" w:eastAsia="Calibri" w:hAnsi="Times New Roman" w:cs="Times New Roman"/>
          <w:kern w:val="0"/>
          <w14:ligatures w14:val="none"/>
        </w:rPr>
      </w:pPr>
    </w:p>
    <w:p w14:paraId="02B7345C" w14:textId="77777777" w:rsidR="008B4C99" w:rsidRPr="00083B24" w:rsidRDefault="008B4C99" w:rsidP="00250A41">
      <w:pPr>
        <w:widowControl w:val="0"/>
        <w:autoSpaceDE w:val="0"/>
        <w:autoSpaceDN w:val="0"/>
        <w:adjustRightInd w:val="0"/>
        <w:ind w:right="-1"/>
        <w:jc w:val="both"/>
        <w:rPr>
          <w:rFonts w:ascii="Times New Roman" w:eastAsia="Calibri" w:hAnsi="Times New Roman" w:cs="Times New Roman"/>
          <w:kern w:val="0"/>
          <w14:ligatures w14:val="none"/>
        </w:rPr>
      </w:pPr>
      <w:r w:rsidRPr="00083B24">
        <w:rPr>
          <w:rFonts w:ascii="Times New Roman" w:eastAsia="Calibri" w:hAnsi="Times New Roman" w:cs="Times New Roman"/>
          <w:kern w:val="0"/>
          <w14:ligatures w14:val="none"/>
        </w:rPr>
        <w:t>(</w:t>
      </w:r>
      <w:r w:rsidRPr="000B1AA4">
        <w:rPr>
          <w:rFonts w:ascii="Times New Roman" w:eastAsia="Calibri" w:hAnsi="Times New Roman" w:cs="Times New Roman"/>
          <w:i/>
          <w:iCs/>
          <w:kern w:val="0"/>
          <w14:ligatures w14:val="none"/>
        </w:rPr>
        <w:t>allkirjastatud digitaalselt</w:t>
      </w:r>
      <w:r w:rsidRPr="00083B24">
        <w:rPr>
          <w:rFonts w:ascii="Times New Roman" w:eastAsia="Calibri" w:hAnsi="Times New Roman" w:cs="Times New Roman"/>
          <w:kern w:val="0"/>
          <w14:ligatures w14:val="none"/>
        </w:rPr>
        <w:t>)</w:t>
      </w:r>
    </w:p>
    <w:p w14:paraId="52982889" w14:textId="77777777" w:rsidR="008B4C99" w:rsidRPr="00DA0B85" w:rsidRDefault="008B4C99" w:rsidP="001A0111">
      <w:pPr>
        <w:ind w:left="360"/>
        <w:jc w:val="both"/>
        <w:rPr>
          <w:rFonts w:ascii="Times New Roman" w:hAnsi="Times New Roman" w:cs="Times New Roman"/>
        </w:rPr>
      </w:pPr>
    </w:p>
    <w:p w14:paraId="459BC3E1" w14:textId="77777777" w:rsidR="005404F0" w:rsidRPr="005404F0" w:rsidRDefault="005404F0" w:rsidP="001A0111">
      <w:pPr>
        <w:jc w:val="both"/>
        <w:rPr>
          <w:rFonts w:ascii="Times New Roman" w:hAnsi="Times New Roman" w:cs="Times New Roman"/>
        </w:rPr>
      </w:pPr>
    </w:p>
    <w:sectPr w:rsidR="005404F0" w:rsidRPr="005404F0">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10-16T15:07:00Z" w:initials="MJ">
    <w:p w14:paraId="72760F59" w14:textId="66EBBBF0" w:rsidR="006F2C76" w:rsidRDefault="006F2C76">
      <w:r>
        <w:annotationRef/>
      </w:r>
      <w:r w:rsidRPr="5B02F467">
        <w:t>Riigikogu juhatuse 2014. aasta 10. aprilli otsusega nr 70 kehtestatud eelnõu ja seletuskirja vormistamise juhendi kohaselt (lk 2) peavad veerised olema vasakul 3 cm ning ülal, all, paremal 2 cm.</w:t>
      </w:r>
    </w:p>
  </w:comment>
  <w:comment w:id="1" w:author="Inge Mehide - JUSTDIGI" w:date="2025-10-08T10:01:00Z" w:initials="IM">
    <w:p w14:paraId="012371F2" w14:textId="77777777" w:rsidR="00777B2C" w:rsidRDefault="008810D7" w:rsidP="00777B2C">
      <w:pPr>
        <w:pStyle w:val="Kommentaaritekst"/>
      </w:pPr>
      <w:r>
        <w:rPr>
          <w:rStyle w:val="Kommentaariviide"/>
        </w:rPr>
        <w:annotationRef/>
      </w:r>
      <w:r w:rsidR="00777B2C">
        <w:t>Kui see on märk, mille peale on kirjutatud väide, siis on õige öelda "mida ei ole". "Väide sisaldub" tähendab, et väide on (siinsel juhul küll ei ole) märgise sees (sisaldub milles) ehk peaks ütlema "kestlikkusmärgises", sellist sõnastust ei soovita aga kasutada.</w:t>
      </w:r>
    </w:p>
  </w:comment>
  <w:comment w:id="6" w:author="Inge Mehide - JUSTDIGI" w:date="2025-10-08T10:22:00Z" w:initials="IM">
    <w:p w14:paraId="345D52E6" w14:textId="278908E3" w:rsidR="00E15F52" w:rsidRDefault="006C5590" w:rsidP="00E15F52">
      <w:pPr>
        <w:pStyle w:val="Kommentaaritekst"/>
      </w:pPr>
      <w:r>
        <w:rPr>
          <w:rStyle w:val="Kommentaariviide"/>
        </w:rPr>
        <w:annotationRef/>
      </w:r>
      <w:r w:rsidR="00E15F52">
        <w:t>Ei ole arusaadav, mida sõna "samas" all mõeldakse, sest enne ei ole ühestki meediumist juttu tehtud. Pakutud selgem sõnastus.</w:t>
      </w:r>
    </w:p>
  </w:comment>
  <w:comment w:id="10" w:author="Inge Mehide - JUSTDIGI" w:date="2025-10-08T10:42:00Z" w:initials="IM">
    <w:p w14:paraId="1BE85C27" w14:textId="77777777" w:rsidR="000C0C54" w:rsidRDefault="000C0C54" w:rsidP="000C0C54">
      <w:pPr>
        <w:pStyle w:val="Kommentaaritekst"/>
      </w:pPr>
      <w:r>
        <w:rPr>
          <w:rStyle w:val="Kommentaariviide"/>
        </w:rPr>
        <w:annotationRef/>
      </w:r>
      <w:r>
        <w:t>Kas siin ei peaks olema "ettevõtjat"?</w:t>
      </w:r>
    </w:p>
  </w:comment>
  <w:comment w:id="11" w:author="Inge Mehide - JUSTDIGI" w:date="2025-10-10T09:37:00Z" w:initials="IM">
    <w:p w14:paraId="7BBBBBB5" w14:textId="77777777" w:rsidR="00A333B6" w:rsidRDefault="004211E9" w:rsidP="00A333B6">
      <w:pPr>
        <w:pStyle w:val="Kommentaaritekst"/>
      </w:pPr>
      <w:r>
        <w:rPr>
          <w:rStyle w:val="Kommentaariviide"/>
        </w:rPr>
        <w:annotationRef/>
      </w:r>
      <w:r w:rsidR="00A333B6">
        <w:t xml:space="preserve">"Skeem" ei ole parem kui varasem "süsteem". Skeemil on eesti keeles sellises tähendusväljas eelkõige tähendus "sobing, sepitsus" (vt ÕSi) ehk sellel on tugev kõnekeelne varjund. Sõnaveeb annab (kasutusviiside põhjal!) küll ka tähendused "üldjooneline tegevuskava" ja "juhised", aga need ei ole süsteemi sünonüümid, skeem on palju pealiskaudsem, skemaatilisem, üldjoonelisem kui süsteem. </w:t>
      </w:r>
    </w:p>
    <w:p w14:paraId="25C2D4E3" w14:textId="77777777" w:rsidR="00A333B6" w:rsidRDefault="00A333B6" w:rsidP="00A333B6">
      <w:pPr>
        <w:pStyle w:val="Kommentaaritekst"/>
      </w:pPr>
      <w:r>
        <w:t>Lisaks tasub arvestada, et kui direktiivis kasutatust erinevaid väljendeid juurutada, võib hiljem sama valdkonna õigusaktide ülevõtmisel segadus tekkida.</w:t>
      </w:r>
    </w:p>
  </w:comment>
  <w:comment w:id="12" w:author="Inge Mehide - JUSTDIGI" w:date="2025-10-08T10:43:00Z" w:initials="IM">
    <w:p w14:paraId="4A220AB4" w14:textId="2F277D88" w:rsidR="00ED546B" w:rsidRDefault="00ED546B" w:rsidP="00ED546B">
      <w:pPr>
        <w:pStyle w:val="Kommentaaritekst"/>
      </w:pPr>
      <w:r>
        <w:rPr>
          <w:rStyle w:val="Kommentaariviide"/>
        </w:rPr>
        <w:annotationRef/>
      </w:r>
      <w:r>
        <w:t>Ettevõtja?</w:t>
      </w:r>
    </w:p>
  </w:comment>
  <w:comment w:id="13" w:author="Inge Mehide - JUSTDIGI" w:date="2025-10-09T14:50:00Z" w:initials="IM">
    <w:p w14:paraId="0E24AB60" w14:textId="77777777" w:rsidR="005823DD" w:rsidRDefault="005823DD" w:rsidP="005823DD">
      <w:pPr>
        <w:pStyle w:val="Kommentaaritekst"/>
      </w:pPr>
      <w:r>
        <w:rPr>
          <w:rStyle w:val="Kommentaariviide"/>
        </w:rPr>
        <w:annotationRef/>
      </w:r>
      <w:r>
        <w:t>See sõna moonutab mõtet nii, et nõuded lubavad kasutada märgist, aga nõuded ei saa lubada, nõuetele vastamine saab.</w:t>
      </w:r>
    </w:p>
  </w:comment>
  <w:comment w:id="15" w:author="Inge Mehide - JUSTDIGI" w:date="2025-10-09T15:29:00Z" w:initials="IM">
    <w:p w14:paraId="724EB619" w14:textId="77777777" w:rsidR="00B56C23" w:rsidRDefault="00CB25DB" w:rsidP="00B56C23">
      <w:pPr>
        <w:pStyle w:val="Kommentaaritekst"/>
      </w:pPr>
      <w:r>
        <w:rPr>
          <w:rStyle w:val="Kommentaariviide"/>
        </w:rPr>
        <w:annotationRef/>
      </w:r>
      <w:r w:rsidR="00B56C23">
        <w:t>Ei ole arusaadav, mida kujutavad endast üldsusele kättesaadavad nõuded. Kõlab, nagu igaüks võiks saada endale nõude. Samuti pole arusaadav, mis on sõltumatud nõuded. Ilmselt mõeldakse siiski, et on kindlaksmääratud nõuded, mis on (ühtlasi) avalikud, läbipaistvad ja sõltumatud.</w:t>
      </w:r>
    </w:p>
    <w:p w14:paraId="551DA847" w14:textId="77777777" w:rsidR="00B56C23" w:rsidRDefault="00B56C23" w:rsidP="00B56C23">
      <w:pPr>
        <w:pStyle w:val="Kommentaaritekst"/>
      </w:pPr>
      <w:r>
        <w:t xml:space="preserve">Soovitatav sõnastus: </w:t>
      </w:r>
      <w:r>
        <w:rPr>
          <w:i/>
          <w:iCs/>
        </w:rPr>
        <w:t>sertifitseerimissüsteem – käesoleva paragrahvi lõikes 11 sätestatule vastav süsteem, mis lubab kasutada kestlikkusmärgist ja tõendab, et toode, protsess või ettevõtja vastab kindlaksmääratud nõuetele, mis on avalikud, läbipaistvad ja sõltumatud</w:t>
      </w:r>
      <w:r>
        <w:t>.</w:t>
      </w:r>
    </w:p>
  </w:comment>
  <w:comment w:id="16" w:author="Inge Mehide - JUSTDIGI" w:date="2025-10-09T15:53:00Z" w:initials="IM">
    <w:p w14:paraId="66BBC88C" w14:textId="0F4552CA" w:rsidR="006F5EA7" w:rsidRDefault="006F5EA7" w:rsidP="006F5EA7">
      <w:pPr>
        <w:pStyle w:val="Kommentaaritekst"/>
      </w:pPr>
      <w:r>
        <w:rPr>
          <w:rStyle w:val="Kommentaariviide"/>
        </w:rPr>
        <w:annotationRef/>
      </w:r>
      <w:r>
        <w:t>Nii on pealkiri õigusaktis.</w:t>
      </w:r>
    </w:p>
  </w:comment>
  <w:comment w:id="19" w:author="Inge Mehide - JUSTDIGI" w:date="2025-10-10T12:52:00Z" w:initials="IM">
    <w:p w14:paraId="2432E478" w14:textId="77777777" w:rsidR="00FB53B4" w:rsidRDefault="00135174" w:rsidP="00FB53B4">
      <w:pPr>
        <w:pStyle w:val="Kommentaaritekst"/>
      </w:pPr>
      <w:r>
        <w:rPr>
          <w:rStyle w:val="Kommentaariviide"/>
        </w:rPr>
        <w:annotationRef/>
      </w:r>
      <w:r w:rsidR="00FB53B4">
        <w:t xml:space="preserve">Kuna sõnastust on muudetud, juhin tähelepanu, et kasutusviisiuuendus tavatähenduses tähendaks, et uuendatakse viisi, </w:t>
      </w:r>
      <w:r w:rsidR="00FB53B4">
        <w:rPr>
          <w:u w:val="single"/>
        </w:rPr>
        <w:t xml:space="preserve">kuidas </w:t>
      </w:r>
      <w:r w:rsidR="00FB53B4">
        <w:t xml:space="preserve">kaupa saab kasutada. Funktsiooniuuendus tähendaks, et uuendatakse otstarvet ehk seda, </w:t>
      </w:r>
      <w:r w:rsidR="00FB53B4">
        <w:rPr>
          <w:u w:val="single"/>
        </w:rPr>
        <w:t xml:space="preserve">milleks </w:t>
      </w:r>
      <w:r w:rsidR="00FB53B4">
        <w:t xml:space="preserve">kaupa saab kasutada. </w:t>
      </w:r>
    </w:p>
  </w:comment>
  <w:comment w:id="20" w:author="Markus Ühtigi - JUSTDIGI" w:date="2025-10-20T12:35:00Z" w:initials="MÜ">
    <w:p w14:paraId="64017931" w14:textId="77777777" w:rsidR="00732D49" w:rsidRDefault="00732D49" w:rsidP="00732D49">
      <w:pPr>
        <w:pStyle w:val="Kommentaaritekst"/>
      </w:pPr>
      <w:r>
        <w:rPr>
          <w:rStyle w:val="Kommentaariviide"/>
        </w:rPr>
        <w:annotationRef/>
      </w:r>
      <w:r>
        <w:t>Kõnealuse lõike sisu ei ole definitsioon ja seega ei peaks see kuuluma terminite paragrahvi alla. Vt ka HÕNTE § 18 lg 3 lause 2.</w:t>
      </w:r>
    </w:p>
  </w:comment>
  <w:comment w:id="21" w:author="Inge Mehide - JUSTDIGI" w:date="2025-10-10T13:08:00Z" w:initials="IM">
    <w:p w14:paraId="435CF974" w14:textId="7AF18C41" w:rsidR="006F441D" w:rsidRDefault="006F441D" w:rsidP="006F441D">
      <w:pPr>
        <w:pStyle w:val="Kommentaaritekst"/>
      </w:pPr>
      <w:r>
        <w:rPr>
          <w:rStyle w:val="Kommentaariviide"/>
        </w:rPr>
        <w:annotationRef/>
      </w:r>
      <w:r>
        <w:t>Sertifitseerimissüsteemi?</w:t>
      </w:r>
    </w:p>
  </w:comment>
  <w:comment w:id="22" w:author="Inge Mehide - JUSTDIGI" w:date="2025-10-10T13:08:00Z" w:initials="IM">
    <w:p w14:paraId="0CA9D5D1" w14:textId="77777777" w:rsidR="00DD2299" w:rsidRDefault="00DD2299" w:rsidP="00DD2299">
      <w:pPr>
        <w:pStyle w:val="Kommentaaritekst"/>
      </w:pPr>
      <w:r>
        <w:rPr>
          <w:rStyle w:val="Kommentaariviide"/>
        </w:rPr>
        <w:annotationRef/>
      </w:r>
      <w:r>
        <w:t>Süsteemi?</w:t>
      </w:r>
    </w:p>
  </w:comment>
  <w:comment w:id="23" w:author="Inge Mehide - JUSTDIGI" w:date="2025-10-10T13:09:00Z" w:initials="IM">
    <w:p w14:paraId="7E0522DA" w14:textId="77777777" w:rsidR="00DD2299" w:rsidRDefault="00DD2299" w:rsidP="00DD2299">
      <w:pPr>
        <w:pStyle w:val="Kommentaaritekst"/>
      </w:pPr>
      <w:r>
        <w:rPr>
          <w:rStyle w:val="Kommentaariviide"/>
        </w:rPr>
        <w:annotationRef/>
      </w:r>
      <w:r>
        <w:t>Süsteemi?</w:t>
      </w:r>
    </w:p>
  </w:comment>
  <w:comment w:id="24" w:author="Inge Mehide - JUSTDIGI" w:date="2025-10-10T13:09:00Z" w:initials="IM">
    <w:p w14:paraId="1D2FEFD4" w14:textId="77777777" w:rsidR="00962C04" w:rsidRDefault="00962C04" w:rsidP="00962C04">
      <w:pPr>
        <w:pStyle w:val="Kommentaaritekst"/>
      </w:pPr>
      <w:r>
        <w:rPr>
          <w:rStyle w:val="Kommentaariviide"/>
        </w:rPr>
        <w:annotationRef/>
      </w:r>
      <w:r>
        <w:t>Lisada h.</w:t>
      </w:r>
    </w:p>
  </w:comment>
  <w:comment w:id="26" w:author="Inge Mehide - JUSTDIGI" w:date="2025-10-10T13:10:00Z" w:initials="IM">
    <w:p w14:paraId="0CE912DA" w14:textId="77777777" w:rsidR="006844D3" w:rsidRDefault="006844D3" w:rsidP="006844D3">
      <w:pPr>
        <w:pStyle w:val="Kommentaaritekst"/>
      </w:pPr>
      <w:r>
        <w:rPr>
          <w:rStyle w:val="Kommentaariviide"/>
        </w:rPr>
        <w:annotationRef/>
      </w:r>
      <w:r>
        <w:t>Sertifitseerimissüsteem?</w:t>
      </w:r>
    </w:p>
  </w:comment>
  <w:comment w:id="27" w:author="Inge Mehide - JUSTDIGI" w:date="2025-10-10T13:10:00Z" w:initials="IM">
    <w:p w14:paraId="5AC939A7" w14:textId="77777777" w:rsidR="00134D79" w:rsidRDefault="00134D79" w:rsidP="00134D79">
      <w:pPr>
        <w:pStyle w:val="Kommentaaritekst"/>
      </w:pPr>
      <w:r>
        <w:rPr>
          <w:rStyle w:val="Kommentaariviide"/>
        </w:rPr>
        <w:annotationRef/>
      </w:r>
      <w:r>
        <w:t>Süsteemi?</w:t>
      </w:r>
    </w:p>
  </w:comment>
  <w:comment w:id="28" w:author="Inge Mehide - JUSTDIGI" w:date="2025-10-09T16:13:00Z" w:initials="IM">
    <w:p w14:paraId="1808120B" w14:textId="4C03EE9E" w:rsidR="008B5CA4" w:rsidRDefault="00023F9B" w:rsidP="008B5CA4">
      <w:pPr>
        <w:pStyle w:val="Kommentaaritekst"/>
      </w:pPr>
      <w:r>
        <w:rPr>
          <w:rStyle w:val="Kommentaariviide"/>
        </w:rPr>
        <w:annotationRef/>
      </w:r>
      <w:r w:rsidR="008B5CA4">
        <w:t>Siin on parem kasutada täissihitist, et näidata, et tegevus (õiguse peatamine, kasutamise keelamine) viiakse lõpuni.</w:t>
      </w:r>
    </w:p>
  </w:comment>
  <w:comment w:id="39" w:author="Inge Mehide - JUSTDIGI" w:date="2025-10-09T16:47:00Z" w:initials="IM">
    <w:p w14:paraId="1F914F14" w14:textId="77777777" w:rsidR="004C0A09" w:rsidRDefault="004C0A09" w:rsidP="004C0A09">
      <w:pPr>
        <w:pStyle w:val="Kommentaaritekst"/>
      </w:pPr>
      <w:r>
        <w:rPr>
          <w:rStyle w:val="Kommentaariviide"/>
        </w:rPr>
        <w:annotationRef/>
      </w:r>
      <w:r>
        <w:t>Parem: avalikud.</w:t>
      </w:r>
    </w:p>
  </w:comment>
  <w:comment w:id="45" w:author="Inge Mehide - JUSTDIGI" w:date="2025-10-09T16:48:00Z" w:initials="IM">
    <w:p w14:paraId="76C8FB59" w14:textId="77777777" w:rsidR="004C4119" w:rsidRDefault="0073052F" w:rsidP="004C4119">
      <w:pPr>
        <w:pStyle w:val="Kommentaaritekst"/>
      </w:pPr>
      <w:r>
        <w:rPr>
          <w:rStyle w:val="Kommentaariviide"/>
        </w:rPr>
        <w:annotationRef/>
      </w:r>
      <w:r w:rsidR="004C4119">
        <w:rPr>
          <w:color w:val="202020"/>
          <w:highlight w:val="white"/>
        </w:rPr>
        <w:t>Lõike sissejuhatavas lauseosas öeldakse, et "kauplemisvõte on eksitav .. kui kauplemisvõttega seondub:</w:t>
      </w:r>
      <w:r w:rsidR="004C4119">
        <w:t xml:space="preserve"> 4) ..". </w:t>
      </w:r>
    </w:p>
    <w:p w14:paraId="1E2EA8A0" w14:textId="77777777" w:rsidR="004C4119" w:rsidRDefault="004C4119" w:rsidP="004C4119">
      <w:pPr>
        <w:pStyle w:val="Kommentaaritekst"/>
      </w:pPr>
      <w:r>
        <w:t>Punktis 4 on üritatud aga tabada kaht kärbest ühe hoobiga: öelda, mis juhul on kauplemisvõte eksitav, ja lisaks anda infot, mida kujutab endast ja mida sisaldab rakenduskava. Kas see on juriidiliselt korrektne või tuleks rakenduskava avada siiski mõnes teises sättes?</w:t>
      </w:r>
    </w:p>
  </w:comment>
  <w:comment w:id="46" w:author="Markus Ühtigi - JUSTDIGI" w:date="2025-10-20T12:40:00Z" w:initials="MÜ">
    <w:p w14:paraId="6D51486E" w14:textId="77777777" w:rsidR="00732D49" w:rsidRDefault="00732D49" w:rsidP="00732D49">
      <w:pPr>
        <w:pStyle w:val="Kommentaaritekst"/>
      </w:pPr>
      <w:r>
        <w:rPr>
          <w:rStyle w:val="Kommentaariviide"/>
        </w:rPr>
        <w:annotationRef/>
      </w:r>
      <w:r>
        <w:t>Ega ei esine kattuvust kehtiva p-ga 3? Kui siiski uue punkti loomine vajalik on, oleks sobivam koht selleks p 3 järel (s.t punktina 3(1)).</w:t>
      </w:r>
    </w:p>
  </w:comment>
  <w:comment w:id="47" w:author="Inge Mehide - JUSTDIGI" w:date="2025-10-09T16:52:00Z" w:initials="IM">
    <w:p w14:paraId="33F070E4" w14:textId="3140C995" w:rsidR="001376F0" w:rsidRDefault="00657444" w:rsidP="001376F0">
      <w:pPr>
        <w:pStyle w:val="Kommentaaritekst"/>
      </w:pPr>
      <w:r>
        <w:rPr>
          <w:rStyle w:val="Kommentaariviide"/>
        </w:rPr>
        <w:annotationRef/>
      </w:r>
      <w:r w:rsidR="001376F0">
        <w:t>Siin on süsteem ja nii võiks ka mujal olla ehk võiks mitte kasutada sõna "skeem".</w:t>
      </w:r>
    </w:p>
  </w:comment>
  <w:comment w:id="48" w:author="Inge Mehide - JUSTDIGI" w:date="2025-10-09T17:02:00Z" w:initials="IM">
    <w:p w14:paraId="1E385785" w14:textId="77777777" w:rsidR="007E416E" w:rsidRDefault="007F5BA0" w:rsidP="007E416E">
      <w:pPr>
        <w:pStyle w:val="Kommentaaritekst"/>
      </w:pPr>
      <w:r>
        <w:rPr>
          <w:rStyle w:val="Kommentaariviide"/>
        </w:rPr>
        <w:annotationRef/>
      </w:r>
      <w:r w:rsidR="007E416E">
        <w:t>Siin võiks olla sobiv omasõna, nt "näidata" või  "esitleda".</w:t>
      </w:r>
    </w:p>
  </w:comment>
  <w:comment w:id="49" w:author="Inge Mehide - JUSTDIGI" w:date="2025-10-09T17:10:00Z" w:initials="IM">
    <w:p w14:paraId="0C06D2FC" w14:textId="277DD204" w:rsidR="004A1161" w:rsidRDefault="000B435B" w:rsidP="004A1161">
      <w:pPr>
        <w:pStyle w:val="Kommentaaritekst"/>
      </w:pPr>
      <w:r>
        <w:rPr>
          <w:rStyle w:val="Kommentaariviide"/>
        </w:rPr>
        <w:annotationRef/>
      </w:r>
      <w:r w:rsidR="004A1161">
        <w:t>Parem sõna on "poolest". Sellist sõnastust on ka mujal palju kasutatud, "heite seisukohast" on raskepärane ja kantseliitlikum.</w:t>
      </w:r>
    </w:p>
  </w:comment>
  <w:comment w:id="52" w:author="Inge Mehide - JUSTDIGI" w:date="2025-10-10T11:28:00Z" w:initials="IM">
    <w:p w14:paraId="1FE43B1D" w14:textId="77777777" w:rsidR="00034006" w:rsidRDefault="000203F9" w:rsidP="00034006">
      <w:pPr>
        <w:pStyle w:val="Kommentaaritekst"/>
      </w:pPr>
      <w:r>
        <w:rPr>
          <w:rStyle w:val="Kommentaariviide"/>
        </w:rPr>
        <w:annotationRef/>
      </w:r>
      <w:r w:rsidR="00034006">
        <w:t xml:space="preserve">Siin tundub kõige täpsemini andvat asja mõtet edasi direktiivi selgituses kasutatud sõnastus "millele </w:t>
      </w:r>
      <w:r w:rsidR="00034006">
        <w:rPr>
          <w:u w:val="single"/>
        </w:rPr>
        <w:t>on lisatud</w:t>
      </w:r>
      <w:r w:rsidR="00034006">
        <w:t xml:space="preserve"> selle vastupidavust piirav kasutusviis/funktsioon/omadus". Lause direktiivi selgitusest: "Et sellist kaubandustava saaks pidada ebaausaks, ei peaks olema vaja tõendada, et funktsiooni eesmärk on stimuleerida vastava kauba asendamist, vaid piisaks, kui tõendatakse, et funktsioon </w:t>
      </w:r>
      <w:r w:rsidR="00034006">
        <w:rPr>
          <w:u w:val="single"/>
        </w:rPr>
        <w:t>on lisatud</w:t>
      </w:r>
      <w:r w:rsidR="00034006">
        <w:t xml:space="preserve"> kauba vastupidavuse piiramiseks." Kasutusviis ütleb, kuidas asja kasutatakse, funktsioon ehk otstarve ütleb, milleks asja kasutatakse. Kui on vaja mõlemat hõlmata, võiks kaaluda sõna "omadus".</w:t>
      </w:r>
    </w:p>
  </w:comment>
  <w:comment w:id="53" w:author="Inge Mehide - JUSTDIGI" w:date="2025-10-10T11:36:00Z" w:initials="IM">
    <w:p w14:paraId="200FF946" w14:textId="77777777" w:rsidR="00FB71D2" w:rsidRDefault="007E518F" w:rsidP="00FB71D2">
      <w:pPr>
        <w:pStyle w:val="Kommentaaritekst"/>
      </w:pPr>
      <w:r>
        <w:rPr>
          <w:rStyle w:val="Kommentaariviide"/>
        </w:rPr>
        <w:annotationRef/>
      </w:r>
      <w:r w:rsidR="00FB71D2">
        <w:t>Funktsiooni? Omaduse?</w:t>
      </w:r>
    </w:p>
  </w:comment>
  <w:comment w:id="57" w:author="Inge Mehide - JUSTDIGI" w:date="2025-10-10T11:38:00Z" w:initials="IM">
    <w:p w14:paraId="77130BD8" w14:textId="4A947A65" w:rsidR="00900DF0" w:rsidRDefault="00900DF0" w:rsidP="00900DF0">
      <w:pPr>
        <w:pStyle w:val="Kommentaaritekst"/>
      </w:pPr>
      <w:r>
        <w:rPr>
          <w:rStyle w:val="Kommentaariviide"/>
        </w:rPr>
        <w:annotationRef/>
      </w:r>
      <w:r>
        <w:t>Täpsem.</w:t>
      </w:r>
    </w:p>
  </w:comment>
  <w:comment w:id="63" w:author="Inge Mehide - JUSTDIGI" w:date="2025-10-10T11:55:00Z" w:initials="IM">
    <w:p w14:paraId="3C1074B6" w14:textId="77777777" w:rsidR="009D6EF6" w:rsidRDefault="00FF03C5" w:rsidP="009D6EF6">
      <w:pPr>
        <w:pStyle w:val="Kommentaaritekst"/>
      </w:pPr>
      <w:r>
        <w:rPr>
          <w:rStyle w:val="Kommentaariviide"/>
        </w:rPr>
        <w:annotationRef/>
      </w:r>
      <w:r w:rsidR="009D6EF6">
        <w:t>Enne oli "funktsionaalsus", kasutusviis (ehk see, kuidas midagi kasutatakse) pigem ei saa halveneda, halveneda saab asja funktsionaalsus ehk toimivus. Näiteks ütleb VÕS: "</w:t>
      </w:r>
      <w:r w:rsidR="009D6EF6">
        <w:rPr>
          <w:color w:val="202020"/>
          <w:highlight w:val="white"/>
        </w:rPr>
        <w:t xml:space="preserve">Vastupidavus on asja võime säilitada tavapärase kasutamise korral oma funktsioonid ja </w:t>
      </w:r>
      <w:r w:rsidR="009D6EF6">
        <w:rPr>
          <w:color w:val="202020"/>
          <w:highlight w:val="white"/>
          <w:u w:val="single"/>
        </w:rPr>
        <w:t>toimivus</w:t>
      </w:r>
      <w:r w:rsidR="009D6EF6">
        <w:t>."</w:t>
      </w:r>
    </w:p>
  </w:comment>
  <w:comment w:id="64" w:author="Inge Mehide - JUSTDIGI" w:date="2025-10-10T11:56:00Z" w:initials="IM">
    <w:p w14:paraId="06882E0E" w14:textId="215CF103" w:rsidR="008701B7" w:rsidRDefault="001B4BCF" w:rsidP="008701B7">
      <w:pPr>
        <w:pStyle w:val="Kommentaaritekst"/>
      </w:pPr>
      <w:r>
        <w:rPr>
          <w:rStyle w:val="Kommentaariviide"/>
        </w:rPr>
        <w:annotationRef/>
      </w:r>
      <w:r w:rsidR="008701B7">
        <w:t xml:space="preserve">Toimivuse? </w:t>
      </w:r>
    </w:p>
  </w:comment>
  <w:comment w:id="65" w:author="Inge Mehide - JUSTDIGI" w:date="2025-10-10T12:03:00Z" w:initials="IM">
    <w:p w14:paraId="6A6E6518" w14:textId="77777777" w:rsidR="009E3BD0" w:rsidRDefault="00FF6639" w:rsidP="009E3BD0">
      <w:pPr>
        <w:pStyle w:val="Kommentaaritekst"/>
      </w:pPr>
      <w:r>
        <w:rPr>
          <w:rStyle w:val="Kommentaariviide"/>
        </w:rPr>
        <w:annotationRef/>
      </w:r>
      <w:r w:rsidR="009E3BD0">
        <w:t>Mitte toodetel ei ole (teatud liiki) teenus, vaid tooteid võrreldakse ehk on toodete võrdlemise teenus.</w:t>
      </w:r>
    </w:p>
  </w:comment>
  <w:comment w:id="69" w:author="Inge Mehide - JUSTDIGI" w:date="2025-10-10T13:51:00Z" w:initials="IM">
    <w:p w14:paraId="3F5F6043" w14:textId="77777777" w:rsidR="004551CC" w:rsidRDefault="004200FE" w:rsidP="004551CC">
      <w:pPr>
        <w:pStyle w:val="Kommentaaritekst"/>
      </w:pPr>
      <w:r>
        <w:rPr>
          <w:rStyle w:val="Kommentaariviide"/>
        </w:rPr>
        <w:annotationRef/>
      </w:r>
      <w:r w:rsidR="004551CC">
        <w:t>Parem: ringlussevõtu.</w:t>
      </w:r>
    </w:p>
  </w:comment>
  <w:comment w:id="70" w:author="Inge Mehide - JUSTDIGI" w:date="2025-10-10T13:52:00Z" w:initials="IM">
    <w:p w14:paraId="78A93254" w14:textId="55BF176F" w:rsidR="004551CC" w:rsidRDefault="003D5008" w:rsidP="004551CC">
      <w:pPr>
        <w:pStyle w:val="Kommentaaritekst"/>
      </w:pPr>
      <w:r>
        <w:rPr>
          <w:rStyle w:val="Kommentaariviide"/>
        </w:rPr>
        <w:annotationRef/>
      </w:r>
      <w:r w:rsidR="004551CC">
        <w:t>Parem: võrreldavate toodete.</w:t>
      </w:r>
    </w:p>
  </w:comment>
  <w:comment w:id="72" w:author="Inge Mehide - JUSTDIGI" w:date="2025-10-20T14:48:00Z" w:initials="IM">
    <w:p w14:paraId="01053D5D" w14:textId="77777777" w:rsidR="006F2C76" w:rsidRDefault="006F2C76" w:rsidP="006F2C76">
      <w:pPr>
        <w:pStyle w:val="Kommentaaritekst"/>
      </w:pPr>
      <w:r>
        <w:rPr>
          <w:rStyle w:val="Kommentaariviide"/>
        </w:rPr>
        <w:annotationRef/>
      </w:r>
      <w:r>
        <w:t>Parem: ulatuses.</w:t>
      </w:r>
    </w:p>
  </w:comment>
  <w:comment w:id="74" w:author="Inge Mehide - JUSTDIGI" w:date="2025-10-10T13:58:00Z" w:initials="IM">
    <w:p w14:paraId="0C022EFD" w14:textId="34B46D3A" w:rsidR="00047260" w:rsidRDefault="00047260" w:rsidP="00047260">
      <w:pPr>
        <w:pStyle w:val="Kommentaaritekst"/>
      </w:pPr>
      <w:r>
        <w:rPr>
          <w:rStyle w:val="Kommentaariviide"/>
        </w:rPr>
        <w:annotationRef/>
      </w:r>
      <w:r>
        <w:t>Lisada koma.</w:t>
      </w:r>
    </w:p>
  </w:comment>
  <w:comment w:id="73" w:author="Inge Mehide - JUSTDIGI" w:date="2025-10-10T12:12:00Z" w:initials="IM">
    <w:p w14:paraId="5AAEAA3D" w14:textId="24729797" w:rsidR="004752E2" w:rsidRDefault="004752E2" w:rsidP="004752E2">
      <w:pPr>
        <w:pStyle w:val="Kommentaaritekst"/>
      </w:pPr>
      <w:r>
        <w:rPr>
          <w:rStyle w:val="Kommentaariviide"/>
        </w:rPr>
        <w:annotationRef/>
      </w:r>
      <w:r>
        <w:t>Siin piisab sõnastusest "majandusaasta käibest".</w:t>
      </w:r>
    </w:p>
  </w:comment>
  <w:comment w:id="78" w:author="Inge Mehide - JUSTDIGI" w:date="2025-10-10T13:58:00Z" w:initials="IM">
    <w:p w14:paraId="416388BA" w14:textId="77777777" w:rsidR="00047260" w:rsidRDefault="00047260" w:rsidP="00047260">
      <w:pPr>
        <w:pStyle w:val="Kommentaaritekst"/>
      </w:pPr>
      <w:r>
        <w:rPr>
          <w:rStyle w:val="Kommentaariviide"/>
        </w:rPr>
        <w:annotationRef/>
      </w:r>
      <w:r>
        <w:t>Lisada koma.</w:t>
      </w:r>
    </w:p>
  </w:comment>
  <w:comment w:id="77" w:author="Inge Mehide - JUSTDIGI" w:date="2025-10-10T12:16:00Z" w:initials="IM">
    <w:p w14:paraId="718EF6BC" w14:textId="021269E1" w:rsidR="00086B4F" w:rsidRDefault="00086B4F" w:rsidP="00086B4F">
      <w:pPr>
        <w:pStyle w:val="Kommentaaritekst"/>
      </w:pPr>
      <w:r>
        <w:rPr>
          <w:rStyle w:val="Kommentaariviide"/>
        </w:rPr>
        <w:annotationRef/>
      </w:r>
      <w:r>
        <w:t>Piisab "majandusaasta käibest".</w:t>
      </w:r>
    </w:p>
  </w:comment>
  <w:comment w:id="80" w:author="Markus Ühtigi - JUSTDIGI" w:date="2025-10-16T15:13:00Z" w:initials="MJ">
    <w:p w14:paraId="0081C6E6" w14:textId="461E9E7E" w:rsidR="006F2C76" w:rsidRDefault="006F2C76">
      <w:r>
        <w:annotationRef/>
      </w:r>
      <w:r w:rsidRPr="6DF17DAD">
        <w:t>Jutumärgid ja semikoolon paksus kirjas jäänud.</w:t>
      </w:r>
    </w:p>
  </w:comment>
  <w:comment w:id="81" w:author="Inge Mehide - JUSTDIGI" w:date="2025-10-10T12:21:00Z" w:initials="IM">
    <w:p w14:paraId="44B95978" w14:textId="77777777" w:rsidR="00DA49D3" w:rsidRDefault="004B09C7" w:rsidP="00DA49D3">
      <w:pPr>
        <w:pStyle w:val="Kommentaaritekst"/>
      </w:pPr>
      <w:r>
        <w:rPr>
          <w:rStyle w:val="Kommentaariviide"/>
        </w:rPr>
        <w:annotationRef/>
      </w:r>
      <w:r w:rsidR="00DA49D3">
        <w:t>Nii kehtivas seaduses kui ka siin on kokku-lahkukirjutamise eksimus, tuleb kirjutada kokku (analoogiliselt nt sõnaga "asjakohane").</w:t>
      </w:r>
    </w:p>
  </w:comment>
  <w:comment w:id="83" w:author="Inge Mehide - JUSTDIGI" w:date="2025-10-10T12:32:00Z" w:initials="IM">
    <w:p w14:paraId="041F9DCE" w14:textId="77777777" w:rsidR="007646B6" w:rsidRDefault="007646B6" w:rsidP="007646B6">
      <w:pPr>
        <w:pStyle w:val="Kommentaaritekst"/>
      </w:pPr>
      <w:r>
        <w:rPr>
          <w:rStyle w:val="Kommentaariviide"/>
        </w:rPr>
        <w:annotationRef/>
      </w:r>
      <w:r>
        <w:t>Lisada koma.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760F59" w15:done="0"/>
  <w15:commentEx w15:paraId="012371F2" w15:done="0"/>
  <w15:commentEx w15:paraId="345D52E6" w15:done="0"/>
  <w15:commentEx w15:paraId="1BE85C27" w15:done="0"/>
  <w15:commentEx w15:paraId="25C2D4E3" w15:done="0"/>
  <w15:commentEx w15:paraId="4A220AB4" w15:done="0"/>
  <w15:commentEx w15:paraId="0E24AB60" w15:done="0"/>
  <w15:commentEx w15:paraId="551DA847" w15:done="0"/>
  <w15:commentEx w15:paraId="66BBC88C" w15:done="0"/>
  <w15:commentEx w15:paraId="2432E478" w15:done="0"/>
  <w15:commentEx w15:paraId="64017931" w15:done="0"/>
  <w15:commentEx w15:paraId="435CF974" w15:done="0"/>
  <w15:commentEx w15:paraId="0CA9D5D1" w15:done="0"/>
  <w15:commentEx w15:paraId="7E0522DA" w15:done="0"/>
  <w15:commentEx w15:paraId="1D2FEFD4" w15:done="0"/>
  <w15:commentEx w15:paraId="0CE912DA" w15:done="0"/>
  <w15:commentEx w15:paraId="5AC939A7" w15:done="0"/>
  <w15:commentEx w15:paraId="1808120B" w15:done="0"/>
  <w15:commentEx w15:paraId="1F914F14" w15:done="0"/>
  <w15:commentEx w15:paraId="1E2EA8A0" w15:done="0"/>
  <w15:commentEx w15:paraId="6D51486E" w15:done="0"/>
  <w15:commentEx w15:paraId="33F070E4" w15:done="0"/>
  <w15:commentEx w15:paraId="1E385785" w15:done="0"/>
  <w15:commentEx w15:paraId="0C06D2FC" w15:done="0"/>
  <w15:commentEx w15:paraId="1FE43B1D" w15:done="0"/>
  <w15:commentEx w15:paraId="200FF946" w15:done="0"/>
  <w15:commentEx w15:paraId="77130BD8" w15:done="0"/>
  <w15:commentEx w15:paraId="3C1074B6" w15:done="0"/>
  <w15:commentEx w15:paraId="06882E0E" w15:done="0"/>
  <w15:commentEx w15:paraId="6A6E6518" w15:done="0"/>
  <w15:commentEx w15:paraId="3F5F6043" w15:done="0"/>
  <w15:commentEx w15:paraId="78A93254" w15:done="0"/>
  <w15:commentEx w15:paraId="01053D5D" w15:done="0"/>
  <w15:commentEx w15:paraId="0C022EFD" w15:done="0"/>
  <w15:commentEx w15:paraId="5AAEAA3D" w15:done="0"/>
  <w15:commentEx w15:paraId="416388BA" w15:done="0"/>
  <w15:commentEx w15:paraId="718EF6BC" w15:done="0"/>
  <w15:commentEx w15:paraId="0081C6E6" w15:done="0"/>
  <w15:commentEx w15:paraId="44B95978" w15:done="0"/>
  <w15:commentEx w15:paraId="041F9D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596341" w16cex:dateUtc="2025-10-16T12:07:00Z"/>
  <w16cex:commentExtensible w16cex:durableId="616396D8" w16cex:dateUtc="2025-10-08T07:01:00Z"/>
  <w16cex:commentExtensible w16cex:durableId="6C053B77" w16cex:dateUtc="2025-10-08T07:22:00Z"/>
  <w16cex:commentExtensible w16cex:durableId="51CC8105" w16cex:dateUtc="2025-10-08T07:42:00Z"/>
  <w16cex:commentExtensible w16cex:durableId="40724243" w16cex:dateUtc="2025-10-10T06:37:00Z"/>
  <w16cex:commentExtensible w16cex:durableId="7A690550" w16cex:dateUtc="2025-10-08T07:43:00Z"/>
  <w16cex:commentExtensible w16cex:durableId="07D6AADC" w16cex:dateUtc="2025-10-09T11:50:00Z"/>
  <w16cex:commentExtensible w16cex:durableId="7F02C76F" w16cex:dateUtc="2025-10-09T12:29:00Z"/>
  <w16cex:commentExtensible w16cex:durableId="5A2178D6" w16cex:dateUtc="2025-10-09T12:53:00Z"/>
  <w16cex:commentExtensible w16cex:durableId="74DC9CDB" w16cex:dateUtc="2025-10-10T09:52:00Z"/>
  <w16cex:commentExtensible w16cex:durableId="30D9C51E" w16cex:dateUtc="2025-10-20T09:35:00Z"/>
  <w16cex:commentExtensible w16cex:durableId="7E6A1682" w16cex:dateUtc="2025-10-10T10:08:00Z"/>
  <w16cex:commentExtensible w16cex:durableId="1A311C54" w16cex:dateUtc="2025-10-10T10:08:00Z"/>
  <w16cex:commentExtensible w16cex:durableId="0982D897" w16cex:dateUtc="2025-10-10T10:09:00Z"/>
  <w16cex:commentExtensible w16cex:durableId="78CC2D08" w16cex:dateUtc="2025-10-10T10:09:00Z"/>
  <w16cex:commentExtensible w16cex:durableId="50F828E9" w16cex:dateUtc="2025-10-10T10:10:00Z"/>
  <w16cex:commentExtensible w16cex:durableId="3546B258" w16cex:dateUtc="2025-10-10T10:10:00Z"/>
  <w16cex:commentExtensible w16cex:durableId="57489A31" w16cex:dateUtc="2025-10-09T13:13:00Z"/>
  <w16cex:commentExtensible w16cex:durableId="30AD05A2" w16cex:dateUtc="2025-10-09T13:47:00Z"/>
  <w16cex:commentExtensible w16cex:durableId="1D8061F3" w16cex:dateUtc="2025-10-09T13:48:00Z"/>
  <w16cex:commentExtensible w16cex:durableId="162AC2B2" w16cex:dateUtc="2025-10-20T09:40:00Z"/>
  <w16cex:commentExtensible w16cex:durableId="24016B29" w16cex:dateUtc="2025-10-09T13:52:00Z"/>
  <w16cex:commentExtensible w16cex:durableId="2D2645CA" w16cex:dateUtc="2025-10-09T14:02:00Z"/>
  <w16cex:commentExtensible w16cex:durableId="5EB29D3B" w16cex:dateUtc="2025-10-09T14:10:00Z"/>
  <w16cex:commentExtensible w16cex:durableId="729B7CEB" w16cex:dateUtc="2025-10-10T08:28:00Z"/>
  <w16cex:commentExtensible w16cex:durableId="69D0FEEA" w16cex:dateUtc="2025-10-10T08:36:00Z"/>
  <w16cex:commentExtensible w16cex:durableId="073F2D43" w16cex:dateUtc="2025-10-10T08:38:00Z"/>
  <w16cex:commentExtensible w16cex:durableId="7EF1ADEA" w16cex:dateUtc="2025-10-10T08:55:00Z"/>
  <w16cex:commentExtensible w16cex:durableId="2694BF68" w16cex:dateUtc="2025-10-10T08:56:00Z"/>
  <w16cex:commentExtensible w16cex:durableId="13FCF561" w16cex:dateUtc="2025-10-10T09:03:00Z"/>
  <w16cex:commentExtensible w16cex:durableId="416A79C4" w16cex:dateUtc="2025-10-10T10:51:00Z"/>
  <w16cex:commentExtensible w16cex:durableId="6A2CB502" w16cex:dateUtc="2025-10-10T10:52:00Z"/>
  <w16cex:commentExtensible w16cex:durableId="25025542" w16cex:dateUtc="2025-10-20T11:48:00Z"/>
  <w16cex:commentExtensible w16cex:durableId="6BC194AA" w16cex:dateUtc="2025-10-10T10:58:00Z"/>
  <w16cex:commentExtensible w16cex:durableId="5476CCDE" w16cex:dateUtc="2025-10-10T09:12:00Z"/>
  <w16cex:commentExtensible w16cex:durableId="27EA10AC" w16cex:dateUtc="2025-10-10T10:58:00Z"/>
  <w16cex:commentExtensible w16cex:durableId="31C8993C" w16cex:dateUtc="2025-10-10T09:16:00Z"/>
  <w16cex:commentExtensible w16cex:durableId="36B6B5EB" w16cex:dateUtc="2025-10-16T12:13:00Z"/>
  <w16cex:commentExtensible w16cex:durableId="478449A2" w16cex:dateUtc="2025-10-10T09:21:00Z"/>
  <w16cex:commentExtensible w16cex:durableId="7EEA066D" w16cex:dateUtc="2025-10-10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760F59" w16cid:durableId="60596341"/>
  <w16cid:commentId w16cid:paraId="012371F2" w16cid:durableId="616396D8"/>
  <w16cid:commentId w16cid:paraId="345D52E6" w16cid:durableId="6C053B77"/>
  <w16cid:commentId w16cid:paraId="1BE85C27" w16cid:durableId="51CC8105"/>
  <w16cid:commentId w16cid:paraId="25C2D4E3" w16cid:durableId="40724243"/>
  <w16cid:commentId w16cid:paraId="4A220AB4" w16cid:durableId="7A690550"/>
  <w16cid:commentId w16cid:paraId="0E24AB60" w16cid:durableId="07D6AADC"/>
  <w16cid:commentId w16cid:paraId="551DA847" w16cid:durableId="7F02C76F"/>
  <w16cid:commentId w16cid:paraId="66BBC88C" w16cid:durableId="5A2178D6"/>
  <w16cid:commentId w16cid:paraId="2432E478" w16cid:durableId="74DC9CDB"/>
  <w16cid:commentId w16cid:paraId="64017931" w16cid:durableId="30D9C51E"/>
  <w16cid:commentId w16cid:paraId="435CF974" w16cid:durableId="7E6A1682"/>
  <w16cid:commentId w16cid:paraId="0CA9D5D1" w16cid:durableId="1A311C54"/>
  <w16cid:commentId w16cid:paraId="7E0522DA" w16cid:durableId="0982D897"/>
  <w16cid:commentId w16cid:paraId="1D2FEFD4" w16cid:durableId="78CC2D08"/>
  <w16cid:commentId w16cid:paraId="0CE912DA" w16cid:durableId="50F828E9"/>
  <w16cid:commentId w16cid:paraId="5AC939A7" w16cid:durableId="3546B258"/>
  <w16cid:commentId w16cid:paraId="1808120B" w16cid:durableId="57489A31"/>
  <w16cid:commentId w16cid:paraId="1F914F14" w16cid:durableId="30AD05A2"/>
  <w16cid:commentId w16cid:paraId="1E2EA8A0" w16cid:durableId="1D8061F3"/>
  <w16cid:commentId w16cid:paraId="6D51486E" w16cid:durableId="162AC2B2"/>
  <w16cid:commentId w16cid:paraId="33F070E4" w16cid:durableId="24016B29"/>
  <w16cid:commentId w16cid:paraId="1E385785" w16cid:durableId="2D2645CA"/>
  <w16cid:commentId w16cid:paraId="0C06D2FC" w16cid:durableId="5EB29D3B"/>
  <w16cid:commentId w16cid:paraId="1FE43B1D" w16cid:durableId="729B7CEB"/>
  <w16cid:commentId w16cid:paraId="200FF946" w16cid:durableId="69D0FEEA"/>
  <w16cid:commentId w16cid:paraId="77130BD8" w16cid:durableId="073F2D43"/>
  <w16cid:commentId w16cid:paraId="3C1074B6" w16cid:durableId="7EF1ADEA"/>
  <w16cid:commentId w16cid:paraId="06882E0E" w16cid:durableId="2694BF68"/>
  <w16cid:commentId w16cid:paraId="6A6E6518" w16cid:durableId="13FCF561"/>
  <w16cid:commentId w16cid:paraId="3F5F6043" w16cid:durableId="416A79C4"/>
  <w16cid:commentId w16cid:paraId="78A93254" w16cid:durableId="6A2CB502"/>
  <w16cid:commentId w16cid:paraId="01053D5D" w16cid:durableId="25025542"/>
  <w16cid:commentId w16cid:paraId="0C022EFD" w16cid:durableId="6BC194AA"/>
  <w16cid:commentId w16cid:paraId="5AAEAA3D" w16cid:durableId="5476CCDE"/>
  <w16cid:commentId w16cid:paraId="416388BA" w16cid:durableId="27EA10AC"/>
  <w16cid:commentId w16cid:paraId="718EF6BC" w16cid:durableId="31C8993C"/>
  <w16cid:commentId w16cid:paraId="0081C6E6" w16cid:durableId="36B6B5EB"/>
  <w16cid:commentId w16cid:paraId="44B95978" w16cid:durableId="478449A2"/>
  <w16cid:commentId w16cid:paraId="041F9DCE" w16cid:durableId="7EEA06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81DBA" w14:textId="77777777" w:rsidR="002053A3" w:rsidRDefault="002053A3" w:rsidP="004878D0">
      <w:r>
        <w:separator/>
      </w:r>
    </w:p>
  </w:endnote>
  <w:endnote w:type="continuationSeparator" w:id="0">
    <w:p w14:paraId="10967C53" w14:textId="77777777" w:rsidR="002053A3" w:rsidRDefault="002053A3" w:rsidP="00487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9421665"/>
      <w:docPartObj>
        <w:docPartGallery w:val="Page Numbers (Bottom of Page)"/>
        <w:docPartUnique/>
      </w:docPartObj>
    </w:sdtPr>
    <w:sdtEndPr>
      <w:rPr>
        <w:rFonts w:ascii="Times New Roman" w:hAnsi="Times New Roman" w:cs="Times New Roman"/>
      </w:rPr>
    </w:sdtEndPr>
    <w:sdtContent>
      <w:p w14:paraId="0D568600" w14:textId="6680C26E" w:rsidR="004878D0" w:rsidRPr="00861DA8" w:rsidRDefault="004878D0">
        <w:pPr>
          <w:pStyle w:val="Jalus"/>
          <w:jc w:val="center"/>
          <w:rPr>
            <w:rFonts w:ascii="Times New Roman" w:hAnsi="Times New Roman" w:cs="Times New Roman"/>
          </w:rPr>
        </w:pPr>
        <w:r w:rsidRPr="000A5D6D">
          <w:rPr>
            <w:rFonts w:ascii="Times New Roman" w:hAnsi="Times New Roman" w:cs="Times New Roman"/>
          </w:rPr>
          <w:fldChar w:fldCharType="begin"/>
        </w:r>
        <w:r w:rsidRPr="000A5D6D">
          <w:rPr>
            <w:rFonts w:ascii="Times New Roman" w:hAnsi="Times New Roman" w:cs="Times New Roman"/>
          </w:rPr>
          <w:instrText>PAGE   \* MERGEFORMAT</w:instrText>
        </w:r>
        <w:r w:rsidRPr="000A5D6D">
          <w:rPr>
            <w:rFonts w:ascii="Times New Roman" w:hAnsi="Times New Roman" w:cs="Times New Roman"/>
          </w:rPr>
          <w:fldChar w:fldCharType="separate"/>
        </w:r>
        <w:r w:rsidRPr="000A5D6D">
          <w:rPr>
            <w:rFonts w:ascii="Times New Roman" w:hAnsi="Times New Roman" w:cs="Times New Roman"/>
          </w:rPr>
          <w:t>2</w:t>
        </w:r>
        <w:r w:rsidRPr="000A5D6D">
          <w:rPr>
            <w:rFonts w:ascii="Times New Roman" w:hAnsi="Times New Roman" w:cs="Times New Roman"/>
          </w:rPr>
          <w:fldChar w:fldCharType="end"/>
        </w:r>
      </w:p>
    </w:sdtContent>
  </w:sdt>
  <w:p w14:paraId="5308F174" w14:textId="77777777" w:rsidR="004878D0" w:rsidRPr="00861DA8" w:rsidRDefault="004878D0">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D5B54" w14:textId="77777777" w:rsidR="002053A3" w:rsidRDefault="002053A3" w:rsidP="004878D0">
      <w:r>
        <w:separator/>
      </w:r>
    </w:p>
  </w:footnote>
  <w:footnote w:type="continuationSeparator" w:id="0">
    <w:p w14:paraId="0870BC1D" w14:textId="77777777" w:rsidR="002053A3" w:rsidRDefault="002053A3" w:rsidP="004878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F37A6"/>
    <w:multiLevelType w:val="hybridMultilevel"/>
    <w:tmpl w:val="62024408"/>
    <w:lvl w:ilvl="0" w:tplc="4A64480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697573D"/>
    <w:multiLevelType w:val="hybridMultilevel"/>
    <w:tmpl w:val="27D6A3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CC45034"/>
    <w:multiLevelType w:val="hybridMultilevel"/>
    <w:tmpl w:val="75EE9CB2"/>
    <w:lvl w:ilvl="0" w:tplc="E92A76A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F85583A"/>
    <w:multiLevelType w:val="hybridMultilevel"/>
    <w:tmpl w:val="297E0D08"/>
    <w:lvl w:ilvl="0" w:tplc="7376ECC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7322408">
    <w:abstractNumId w:val="0"/>
  </w:num>
  <w:num w:numId="2" w16cid:durableId="154688447">
    <w:abstractNumId w:val="2"/>
  </w:num>
  <w:num w:numId="3" w16cid:durableId="2006544468">
    <w:abstractNumId w:val="1"/>
  </w:num>
  <w:num w:numId="4" w16cid:durableId="12778285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Inge Mehide - JUSTDIGI">
    <w15:presenceInfo w15:providerId="AD" w15:userId="S::inge.mehide@justdigi.ee::1eca034a-f563-49f5-9c71-9e46c56fa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4F0"/>
    <w:rsid w:val="00001CF5"/>
    <w:rsid w:val="00007028"/>
    <w:rsid w:val="00012403"/>
    <w:rsid w:val="000135AA"/>
    <w:rsid w:val="0001618C"/>
    <w:rsid w:val="0001675F"/>
    <w:rsid w:val="00017E47"/>
    <w:rsid w:val="000203F9"/>
    <w:rsid w:val="00022246"/>
    <w:rsid w:val="00023F9B"/>
    <w:rsid w:val="0002539B"/>
    <w:rsid w:val="0002623C"/>
    <w:rsid w:val="000313F4"/>
    <w:rsid w:val="00031AFB"/>
    <w:rsid w:val="00034006"/>
    <w:rsid w:val="0003648B"/>
    <w:rsid w:val="0003722D"/>
    <w:rsid w:val="00037F9D"/>
    <w:rsid w:val="000440DC"/>
    <w:rsid w:val="0004466D"/>
    <w:rsid w:val="00046954"/>
    <w:rsid w:val="00046E98"/>
    <w:rsid w:val="00047260"/>
    <w:rsid w:val="000542BA"/>
    <w:rsid w:val="0005431F"/>
    <w:rsid w:val="000550A1"/>
    <w:rsid w:val="00061A7D"/>
    <w:rsid w:val="0006419C"/>
    <w:rsid w:val="000644F9"/>
    <w:rsid w:val="0006621A"/>
    <w:rsid w:val="00066D10"/>
    <w:rsid w:val="00066F14"/>
    <w:rsid w:val="000674F0"/>
    <w:rsid w:val="00067DB5"/>
    <w:rsid w:val="0007130C"/>
    <w:rsid w:val="00074DA5"/>
    <w:rsid w:val="00080E4C"/>
    <w:rsid w:val="00082916"/>
    <w:rsid w:val="00083F59"/>
    <w:rsid w:val="00086B4F"/>
    <w:rsid w:val="0009141B"/>
    <w:rsid w:val="00092DE3"/>
    <w:rsid w:val="00094327"/>
    <w:rsid w:val="000943BC"/>
    <w:rsid w:val="0009582C"/>
    <w:rsid w:val="00095F96"/>
    <w:rsid w:val="000A4285"/>
    <w:rsid w:val="000A5D6D"/>
    <w:rsid w:val="000A63EA"/>
    <w:rsid w:val="000A65C3"/>
    <w:rsid w:val="000A71C2"/>
    <w:rsid w:val="000A7F63"/>
    <w:rsid w:val="000B15FD"/>
    <w:rsid w:val="000B435B"/>
    <w:rsid w:val="000C07A0"/>
    <w:rsid w:val="000C0C54"/>
    <w:rsid w:val="000C0D58"/>
    <w:rsid w:val="000C0D67"/>
    <w:rsid w:val="000C376D"/>
    <w:rsid w:val="000C3D8E"/>
    <w:rsid w:val="000C6F49"/>
    <w:rsid w:val="000D006C"/>
    <w:rsid w:val="000E0678"/>
    <w:rsid w:val="000E1274"/>
    <w:rsid w:val="000E33A8"/>
    <w:rsid w:val="000F053C"/>
    <w:rsid w:val="000F3AE0"/>
    <w:rsid w:val="000F577E"/>
    <w:rsid w:val="000F76D0"/>
    <w:rsid w:val="00110D72"/>
    <w:rsid w:val="00112AFF"/>
    <w:rsid w:val="00113C97"/>
    <w:rsid w:val="001153CC"/>
    <w:rsid w:val="00121360"/>
    <w:rsid w:val="00121850"/>
    <w:rsid w:val="00125F78"/>
    <w:rsid w:val="001316F9"/>
    <w:rsid w:val="00131784"/>
    <w:rsid w:val="00134D79"/>
    <w:rsid w:val="00134FA6"/>
    <w:rsid w:val="00135174"/>
    <w:rsid w:val="001355E4"/>
    <w:rsid w:val="00135C43"/>
    <w:rsid w:val="001376F0"/>
    <w:rsid w:val="0014551B"/>
    <w:rsid w:val="001510E2"/>
    <w:rsid w:val="00155893"/>
    <w:rsid w:val="00155923"/>
    <w:rsid w:val="001601EE"/>
    <w:rsid w:val="00162010"/>
    <w:rsid w:val="001625AB"/>
    <w:rsid w:val="00162EF1"/>
    <w:rsid w:val="00164E69"/>
    <w:rsid w:val="00165CFD"/>
    <w:rsid w:val="001663CF"/>
    <w:rsid w:val="001716B8"/>
    <w:rsid w:val="00171EE4"/>
    <w:rsid w:val="0017254D"/>
    <w:rsid w:val="001752B7"/>
    <w:rsid w:val="001826F7"/>
    <w:rsid w:val="00184E22"/>
    <w:rsid w:val="001878D6"/>
    <w:rsid w:val="00190735"/>
    <w:rsid w:val="00190F69"/>
    <w:rsid w:val="001967F3"/>
    <w:rsid w:val="001A0111"/>
    <w:rsid w:val="001A1B26"/>
    <w:rsid w:val="001A4060"/>
    <w:rsid w:val="001B1106"/>
    <w:rsid w:val="001B2818"/>
    <w:rsid w:val="001B4BCF"/>
    <w:rsid w:val="001C012D"/>
    <w:rsid w:val="001C324E"/>
    <w:rsid w:val="001C472E"/>
    <w:rsid w:val="001C4929"/>
    <w:rsid w:val="001C59E3"/>
    <w:rsid w:val="001D0137"/>
    <w:rsid w:val="001D13D3"/>
    <w:rsid w:val="001D2C04"/>
    <w:rsid w:val="001D3849"/>
    <w:rsid w:val="001E002D"/>
    <w:rsid w:val="001E702A"/>
    <w:rsid w:val="001F5C3A"/>
    <w:rsid w:val="001F6D59"/>
    <w:rsid w:val="001F7F4D"/>
    <w:rsid w:val="0020011E"/>
    <w:rsid w:val="00202A03"/>
    <w:rsid w:val="00202C2F"/>
    <w:rsid w:val="00203BCF"/>
    <w:rsid w:val="00204002"/>
    <w:rsid w:val="00204865"/>
    <w:rsid w:val="002050FE"/>
    <w:rsid w:val="002053A3"/>
    <w:rsid w:val="0021185D"/>
    <w:rsid w:val="00211DBA"/>
    <w:rsid w:val="00212954"/>
    <w:rsid w:val="00213620"/>
    <w:rsid w:val="00213C4F"/>
    <w:rsid w:val="00216CE1"/>
    <w:rsid w:val="00216EA9"/>
    <w:rsid w:val="00221630"/>
    <w:rsid w:val="002216F3"/>
    <w:rsid w:val="00230BED"/>
    <w:rsid w:val="0023570E"/>
    <w:rsid w:val="0023631E"/>
    <w:rsid w:val="00237518"/>
    <w:rsid w:val="002404EE"/>
    <w:rsid w:val="00243159"/>
    <w:rsid w:val="002446BE"/>
    <w:rsid w:val="00246254"/>
    <w:rsid w:val="00246BA1"/>
    <w:rsid w:val="00250A35"/>
    <w:rsid w:val="00250A41"/>
    <w:rsid w:val="0025217D"/>
    <w:rsid w:val="00253312"/>
    <w:rsid w:val="002624A3"/>
    <w:rsid w:val="00264A6B"/>
    <w:rsid w:val="00265368"/>
    <w:rsid w:val="00267B46"/>
    <w:rsid w:val="00270523"/>
    <w:rsid w:val="00273228"/>
    <w:rsid w:val="00274E11"/>
    <w:rsid w:val="00276CEF"/>
    <w:rsid w:val="00280C4F"/>
    <w:rsid w:val="00284AAD"/>
    <w:rsid w:val="00285D60"/>
    <w:rsid w:val="00297400"/>
    <w:rsid w:val="002A5419"/>
    <w:rsid w:val="002A7FE1"/>
    <w:rsid w:val="002B0990"/>
    <w:rsid w:val="002B157A"/>
    <w:rsid w:val="002B1BC5"/>
    <w:rsid w:val="002B2ED2"/>
    <w:rsid w:val="002C72C9"/>
    <w:rsid w:val="002D01E6"/>
    <w:rsid w:val="002D77BB"/>
    <w:rsid w:val="002E0115"/>
    <w:rsid w:val="002E078F"/>
    <w:rsid w:val="002E18F9"/>
    <w:rsid w:val="002E3DCC"/>
    <w:rsid w:val="0030069B"/>
    <w:rsid w:val="0030550B"/>
    <w:rsid w:val="00310BF3"/>
    <w:rsid w:val="00311506"/>
    <w:rsid w:val="00312275"/>
    <w:rsid w:val="003128A2"/>
    <w:rsid w:val="00320C39"/>
    <w:rsid w:val="00322287"/>
    <w:rsid w:val="00322A09"/>
    <w:rsid w:val="00323CA0"/>
    <w:rsid w:val="00326A27"/>
    <w:rsid w:val="00327E68"/>
    <w:rsid w:val="00330E97"/>
    <w:rsid w:val="0033772F"/>
    <w:rsid w:val="003401D4"/>
    <w:rsid w:val="003425DD"/>
    <w:rsid w:val="003432C4"/>
    <w:rsid w:val="003556E6"/>
    <w:rsid w:val="003561E4"/>
    <w:rsid w:val="003566E0"/>
    <w:rsid w:val="0035671E"/>
    <w:rsid w:val="00361BC5"/>
    <w:rsid w:val="00364C79"/>
    <w:rsid w:val="00366692"/>
    <w:rsid w:val="00371651"/>
    <w:rsid w:val="00372B52"/>
    <w:rsid w:val="00375A05"/>
    <w:rsid w:val="003772AA"/>
    <w:rsid w:val="00380A35"/>
    <w:rsid w:val="00380CD5"/>
    <w:rsid w:val="00380F81"/>
    <w:rsid w:val="00383D46"/>
    <w:rsid w:val="003854E4"/>
    <w:rsid w:val="00385512"/>
    <w:rsid w:val="00390F84"/>
    <w:rsid w:val="0039708F"/>
    <w:rsid w:val="003A00B1"/>
    <w:rsid w:val="003A12AC"/>
    <w:rsid w:val="003A36DA"/>
    <w:rsid w:val="003A4EBC"/>
    <w:rsid w:val="003B4071"/>
    <w:rsid w:val="003C0D2C"/>
    <w:rsid w:val="003C15F6"/>
    <w:rsid w:val="003C293A"/>
    <w:rsid w:val="003C2A95"/>
    <w:rsid w:val="003C3834"/>
    <w:rsid w:val="003C53CE"/>
    <w:rsid w:val="003C5821"/>
    <w:rsid w:val="003C6FC5"/>
    <w:rsid w:val="003D04DB"/>
    <w:rsid w:val="003D0B0C"/>
    <w:rsid w:val="003D305C"/>
    <w:rsid w:val="003D3F8A"/>
    <w:rsid w:val="003D5008"/>
    <w:rsid w:val="003D50B3"/>
    <w:rsid w:val="003D6885"/>
    <w:rsid w:val="003D74BA"/>
    <w:rsid w:val="003E17C2"/>
    <w:rsid w:val="003E3001"/>
    <w:rsid w:val="003E6E26"/>
    <w:rsid w:val="003F01CD"/>
    <w:rsid w:val="003F3816"/>
    <w:rsid w:val="003F3FA1"/>
    <w:rsid w:val="00402DE9"/>
    <w:rsid w:val="00403E6D"/>
    <w:rsid w:val="004056A2"/>
    <w:rsid w:val="004200FE"/>
    <w:rsid w:val="00420C95"/>
    <w:rsid w:val="004211E9"/>
    <w:rsid w:val="00422DF6"/>
    <w:rsid w:val="00427551"/>
    <w:rsid w:val="0043421C"/>
    <w:rsid w:val="00446B87"/>
    <w:rsid w:val="004531B2"/>
    <w:rsid w:val="004546BC"/>
    <w:rsid w:val="004551CC"/>
    <w:rsid w:val="004552E0"/>
    <w:rsid w:val="00456451"/>
    <w:rsid w:val="004573E2"/>
    <w:rsid w:val="00464497"/>
    <w:rsid w:val="00470C93"/>
    <w:rsid w:val="004752E2"/>
    <w:rsid w:val="00476E13"/>
    <w:rsid w:val="00480FA7"/>
    <w:rsid w:val="00483700"/>
    <w:rsid w:val="00484F67"/>
    <w:rsid w:val="004878D0"/>
    <w:rsid w:val="00487FAD"/>
    <w:rsid w:val="00494A21"/>
    <w:rsid w:val="004A1161"/>
    <w:rsid w:val="004A235C"/>
    <w:rsid w:val="004A30AC"/>
    <w:rsid w:val="004A6992"/>
    <w:rsid w:val="004A6CEE"/>
    <w:rsid w:val="004B09C7"/>
    <w:rsid w:val="004B0C8F"/>
    <w:rsid w:val="004B199B"/>
    <w:rsid w:val="004B60C0"/>
    <w:rsid w:val="004C0A09"/>
    <w:rsid w:val="004C1545"/>
    <w:rsid w:val="004C312D"/>
    <w:rsid w:val="004C4119"/>
    <w:rsid w:val="004C6098"/>
    <w:rsid w:val="004C71C0"/>
    <w:rsid w:val="004D0012"/>
    <w:rsid w:val="004D0D3A"/>
    <w:rsid w:val="004D2365"/>
    <w:rsid w:val="004E08A2"/>
    <w:rsid w:val="004F393F"/>
    <w:rsid w:val="004F4A85"/>
    <w:rsid w:val="004F6C73"/>
    <w:rsid w:val="00500229"/>
    <w:rsid w:val="00501C2F"/>
    <w:rsid w:val="00502053"/>
    <w:rsid w:val="005119DF"/>
    <w:rsid w:val="00511FF3"/>
    <w:rsid w:val="00512AE0"/>
    <w:rsid w:val="0051363E"/>
    <w:rsid w:val="00516A7E"/>
    <w:rsid w:val="005259D7"/>
    <w:rsid w:val="00525D55"/>
    <w:rsid w:val="00531BC8"/>
    <w:rsid w:val="0053292E"/>
    <w:rsid w:val="0053331F"/>
    <w:rsid w:val="00533DD0"/>
    <w:rsid w:val="00535307"/>
    <w:rsid w:val="005404F0"/>
    <w:rsid w:val="00540C7E"/>
    <w:rsid w:val="00541C96"/>
    <w:rsid w:val="00543BC9"/>
    <w:rsid w:val="0054456C"/>
    <w:rsid w:val="005456E2"/>
    <w:rsid w:val="00547015"/>
    <w:rsid w:val="005479BD"/>
    <w:rsid w:val="0055124B"/>
    <w:rsid w:val="00551D5F"/>
    <w:rsid w:val="00554416"/>
    <w:rsid w:val="00554434"/>
    <w:rsid w:val="005554F6"/>
    <w:rsid w:val="00556BD5"/>
    <w:rsid w:val="00560001"/>
    <w:rsid w:val="00571468"/>
    <w:rsid w:val="005725C7"/>
    <w:rsid w:val="00572CA0"/>
    <w:rsid w:val="00573289"/>
    <w:rsid w:val="00573423"/>
    <w:rsid w:val="005735C6"/>
    <w:rsid w:val="00574FDA"/>
    <w:rsid w:val="005817AE"/>
    <w:rsid w:val="005823DD"/>
    <w:rsid w:val="00583473"/>
    <w:rsid w:val="005834C9"/>
    <w:rsid w:val="005847BC"/>
    <w:rsid w:val="00586831"/>
    <w:rsid w:val="0059043D"/>
    <w:rsid w:val="00594B0F"/>
    <w:rsid w:val="00597CFC"/>
    <w:rsid w:val="005A1DD5"/>
    <w:rsid w:val="005A3FD2"/>
    <w:rsid w:val="005A6BCC"/>
    <w:rsid w:val="005B139E"/>
    <w:rsid w:val="005B4517"/>
    <w:rsid w:val="005C25E8"/>
    <w:rsid w:val="005C40BC"/>
    <w:rsid w:val="005C6623"/>
    <w:rsid w:val="005D4C52"/>
    <w:rsid w:val="005D5D13"/>
    <w:rsid w:val="005D70BF"/>
    <w:rsid w:val="005E0E91"/>
    <w:rsid w:val="005F2490"/>
    <w:rsid w:val="005F4C60"/>
    <w:rsid w:val="005F60A0"/>
    <w:rsid w:val="005F7191"/>
    <w:rsid w:val="006003C6"/>
    <w:rsid w:val="006010E5"/>
    <w:rsid w:val="00604C7D"/>
    <w:rsid w:val="0060520A"/>
    <w:rsid w:val="00607E4F"/>
    <w:rsid w:val="00610170"/>
    <w:rsid w:val="0061360E"/>
    <w:rsid w:val="00614973"/>
    <w:rsid w:val="006278F7"/>
    <w:rsid w:val="00630C33"/>
    <w:rsid w:val="00636513"/>
    <w:rsid w:val="00643E13"/>
    <w:rsid w:val="00652256"/>
    <w:rsid w:val="00654D29"/>
    <w:rsid w:val="0065559E"/>
    <w:rsid w:val="00657444"/>
    <w:rsid w:val="0066166E"/>
    <w:rsid w:val="0066387B"/>
    <w:rsid w:val="00670470"/>
    <w:rsid w:val="00673E94"/>
    <w:rsid w:val="00674E96"/>
    <w:rsid w:val="00675990"/>
    <w:rsid w:val="006815F5"/>
    <w:rsid w:val="006844D3"/>
    <w:rsid w:val="00685180"/>
    <w:rsid w:val="00687781"/>
    <w:rsid w:val="006905C8"/>
    <w:rsid w:val="00693BE6"/>
    <w:rsid w:val="00694F32"/>
    <w:rsid w:val="00695812"/>
    <w:rsid w:val="006A2B75"/>
    <w:rsid w:val="006A58CD"/>
    <w:rsid w:val="006A5F78"/>
    <w:rsid w:val="006A7154"/>
    <w:rsid w:val="006B0722"/>
    <w:rsid w:val="006B5A4A"/>
    <w:rsid w:val="006C5590"/>
    <w:rsid w:val="006D4584"/>
    <w:rsid w:val="006D79DE"/>
    <w:rsid w:val="006E0168"/>
    <w:rsid w:val="006E4749"/>
    <w:rsid w:val="006E7187"/>
    <w:rsid w:val="006E7198"/>
    <w:rsid w:val="006F2C76"/>
    <w:rsid w:val="006F384C"/>
    <w:rsid w:val="006F441D"/>
    <w:rsid w:val="006F4F1F"/>
    <w:rsid w:val="006F5EA7"/>
    <w:rsid w:val="00711180"/>
    <w:rsid w:val="00717680"/>
    <w:rsid w:val="0072342D"/>
    <w:rsid w:val="0072380B"/>
    <w:rsid w:val="0072596B"/>
    <w:rsid w:val="0073052F"/>
    <w:rsid w:val="007307C4"/>
    <w:rsid w:val="0073107C"/>
    <w:rsid w:val="00732D49"/>
    <w:rsid w:val="00735D11"/>
    <w:rsid w:val="007444C4"/>
    <w:rsid w:val="00744F38"/>
    <w:rsid w:val="007451CB"/>
    <w:rsid w:val="00745517"/>
    <w:rsid w:val="00755155"/>
    <w:rsid w:val="0075748A"/>
    <w:rsid w:val="00757A63"/>
    <w:rsid w:val="007646B6"/>
    <w:rsid w:val="00773E1D"/>
    <w:rsid w:val="00774178"/>
    <w:rsid w:val="00777B2C"/>
    <w:rsid w:val="00780E4D"/>
    <w:rsid w:val="00780E77"/>
    <w:rsid w:val="00781811"/>
    <w:rsid w:val="00785FEA"/>
    <w:rsid w:val="007915D5"/>
    <w:rsid w:val="00791B56"/>
    <w:rsid w:val="007925A7"/>
    <w:rsid w:val="00793115"/>
    <w:rsid w:val="00793486"/>
    <w:rsid w:val="007A23A9"/>
    <w:rsid w:val="007A6FDC"/>
    <w:rsid w:val="007B16DF"/>
    <w:rsid w:val="007B570A"/>
    <w:rsid w:val="007B5735"/>
    <w:rsid w:val="007B7575"/>
    <w:rsid w:val="007B7AD7"/>
    <w:rsid w:val="007C16A1"/>
    <w:rsid w:val="007C17C9"/>
    <w:rsid w:val="007C33BA"/>
    <w:rsid w:val="007C4B66"/>
    <w:rsid w:val="007D621A"/>
    <w:rsid w:val="007E38AC"/>
    <w:rsid w:val="007E416E"/>
    <w:rsid w:val="007E518F"/>
    <w:rsid w:val="007E54D5"/>
    <w:rsid w:val="007F0F10"/>
    <w:rsid w:val="007F1933"/>
    <w:rsid w:val="007F4603"/>
    <w:rsid w:val="007F5BA0"/>
    <w:rsid w:val="007F6889"/>
    <w:rsid w:val="007F7B3F"/>
    <w:rsid w:val="00800785"/>
    <w:rsid w:val="00812A7B"/>
    <w:rsid w:val="00815720"/>
    <w:rsid w:val="00815DF9"/>
    <w:rsid w:val="00822098"/>
    <w:rsid w:val="008225C3"/>
    <w:rsid w:val="00823B6F"/>
    <w:rsid w:val="00824014"/>
    <w:rsid w:val="008244F4"/>
    <w:rsid w:val="008262C8"/>
    <w:rsid w:val="00832C62"/>
    <w:rsid w:val="00833B80"/>
    <w:rsid w:val="00835DF6"/>
    <w:rsid w:val="0083617C"/>
    <w:rsid w:val="0084032E"/>
    <w:rsid w:val="0084036C"/>
    <w:rsid w:val="008447BE"/>
    <w:rsid w:val="00851569"/>
    <w:rsid w:val="00853981"/>
    <w:rsid w:val="00856224"/>
    <w:rsid w:val="00856436"/>
    <w:rsid w:val="00857358"/>
    <w:rsid w:val="00857470"/>
    <w:rsid w:val="00861DA8"/>
    <w:rsid w:val="00865A30"/>
    <w:rsid w:val="00867E48"/>
    <w:rsid w:val="008701B7"/>
    <w:rsid w:val="00870A1B"/>
    <w:rsid w:val="00872E26"/>
    <w:rsid w:val="0087603E"/>
    <w:rsid w:val="0087757A"/>
    <w:rsid w:val="008810D7"/>
    <w:rsid w:val="00897EFD"/>
    <w:rsid w:val="008A449F"/>
    <w:rsid w:val="008A5A33"/>
    <w:rsid w:val="008A7A95"/>
    <w:rsid w:val="008B05D4"/>
    <w:rsid w:val="008B24D0"/>
    <w:rsid w:val="008B4C99"/>
    <w:rsid w:val="008B5CA4"/>
    <w:rsid w:val="008C1CFB"/>
    <w:rsid w:val="008C1FE9"/>
    <w:rsid w:val="008C5A29"/>
    <w:rsid w:val="008C676B"/>
    <w:rsid w:val="008D04D3"/>
    <w:rsid w:val="008D2FCC"/>
    <w:rsid w:val="008D52DF"/>
    <w:rsid w:val="008E2A7A"/>
    <w:rsid w:val="008E2D9A"/>
    <w:rsid w:val="008E35F1"/>
    <w:rsid w:val="008E6757"/>
    <w:rsid w:val="008F180F"/>
    <w:rsid w:val="008F1FB7"/>
    <w:rsid w:val="008F3EBF"/>
    <w:rsid w:val="00900DF0"/>
    <w:rsid w:val="0090244B"/>
    <w:rsid w:val="00903FC1"/>
    <w:rsid w:val="00906C2F"/>
    <w:rsid w:val="009071AE"/>
    <w:rsid w:val="00916DA9"/>
    <w:rsid w:val="0091759D"/>
    <w:rsid w:val="00925E48"/>
    <w:rsid w:val="00930E3E"/>
    <w:rsid w:val="009345C1"/>
    <w:rsid w:val="00937370"/>
    <w:rsid w:val="009423B5"/>
    <w:rsid w:val="009535DE"/>
    <w:rsid w:val="00953E98"/>
    <w:rsid w:val="00955997"/>
    <w:rsid w:val="00955E81"/>
    <w:rsid w:val="00962C04"/>
    <w:rsid w:val="00964CBB"/>
    <w:rsid w:val="009714C0"/>
    <w:rsid w:val="00976C5F"/>
    <w:rsid w:val="0098095A"/>
    <w:rsid w:val="00983451"/>
    <w:rsid w:val="009911F1"/>
    <w:rsid w:val="00992B82"/>
    <w:rsid w:val="00993491"/>
    <w:rsid w:val="009A1A10"/>
    <w:rsid w:val="009A220F"/>
    <w:rsid w:val="009A7A8D"/>
    <w:rsid w:val="009B3577"/>
    <w:rsid w:val="009C141F"/>
    <w:rsid w:val="009D1AD5"/>
    <w:rsid w:val="009D3293"/>
    <w:rsid w:val="009D5261"/>
    <w:rsid w:val="009D5F57"/>
    <w:rsid w:val="009D6EF6"/>
    <w:rsid w:val="009D7B48"/>
    <w:rsid w:val="009E0910"/>
    <w:rsid w:val="009E3BD0"/>
    <w:rsid w:val="009E55AB"/>
    <w:rsid w:val="009E7DEE"/>
    <w:rsid w:val="009F0C44"/>
    <w:rsid w:val="009F156B"/>
    <w:rsid w:val="009F3008"/>
    <w:rsid w:val="009F597E"/>
    <w:rsid w:val="009F6FD8"/>
    <w:rsid w:val="009F755D"/>
    <w:rsid w:val="00A00CAE"/>
    <w:rsid w:val="00A0287D"/>
    <w:rsid w:val="00A03ACC"/>
    <w:rsid w:val="00A03B69"/>
    <w:rsid w:val="00A05CDB"/>
    <w:rsid w:val="00A07EB2"/>
    <w:rsid w:val="00A10042"/>
    <w:rsid w:val="00A115EC"/>
    <w:rsid w:val="00A1409D"/>
    <w:rsid w:val="00A1410D"/>
    <w:rsid w:val="00A170A1"/>
    <w:rsid w:val="00A21743"/>
    <w:rsid w:val="00A21BFC"/>
    <w:rsid w:val="00A2334B"/>
    <w:rsid w:val="00A2478C"/>
    <w:rsid w:val="00A24F3C"/>
    <w:rsid w:val="00A260C4"/>
    <w:rsid w:val="00A31B72"/>
    <w:rsid w:val="00A3232B"/>
    <w:rsid w:val="00A333B6"/>
    <w:rsid w:val="00A33BF8"/>
    <w:rsid w:val="00A37ADB"/>
    <w:rsid w:val="00A422EB"/>
    <w:rsid w:val="00A42D6C"/>
    <w:rsid w:val="00A43363"/>
    <w:rsid w:val="00A43EC8"/>
    <w:rsid w:val="00A50841"/>
    <w:rsid w:val="00A51394"/>
    <w:rsid w:val="00A538A9"/>
    <w:rsid w:val="00A56920"/>
    <w:rsid w:val="00A6014B"/>
    <w:rsid w:val="00A605F8"/>
    <w:rsid w:val="00A65D47"/>
    <w:rsid w:val="00A664CB"/>
    <w:rsid w:val="00A66F44"/>
    <w:rsid w:val="00A67030"/>
    <w:rsid w:val="00A707B3"/>
    <w:rsid w:val="00A7304D"/>
    <w:rsid w:val="00A758EA"/>
    <w:rsid w:val="00A759B2"/>
    <w:rsid w:val="00A76494"/>
    <w:rsid w:val="00A81E98"/>
    <w:rsid w:val="00A85638"/>
    <w:rsid w:val="00A85B95"/>
    <w:rsid w:val="00A86B0A"/>
    <w:rsid w:val="00A87497"/>
    <w:rsid w:val="00A919FB"/>
    <w:rsid w:val="00A958CD"/>
    <w:rsid w:val="00AA5EF6"/>
    <w:rsid w:val="00AB52B5"/>
    <w:rsid w:val="00AB5A51"/>
    <w:rsid w:val="00AB6B44"/>
    <w:rsid w:val="00AC1771"/>
    <w:rsid w:val="00AD185C"/>
    <w:rsid w:val="00AD4600"/>
    <w:rsid w:val="00AD5CD7"/>
    <w:rsid w:val="00AD6478"/>
    <w:rsid w:val="00AE0ED8"/>
    <w:rsid w:val="00AE130F"/>
    <w:rsid w:val="00AE7197"/>
    <w:rsid w:val="00AE7622"/>
    <w:rsid w:val="00AF4570"/>
    <w:rsid w:val="00B01CC0"/>
    <w:rsid w:val="00B05AD9"/>
    <w:rsid w:val="00B076AA"/>
    <w:rsid w:val="00B21224"/>
    <w:rsid w:val="00B213F7"/>
    <w:rsid w:val="00B247C1"/>
    <w:rsid w:val="00B25428"/>
    <w:rsid w:val="00B256DD"/>
    <w:rsid w:val="00B30EE2"/>
    <w:rsid w:val="00B32126"/>
    <w:rsid w:val="00B33043"/>
    <w:rsid w:val="00B36D83"/>
    <w:rsid w:val="00B40F6F"/>
    <w:rsid w:val="00B42F11"/>
    <w:rsid w:val="00B43719"/>
    <w:rsid w:val="00B5546B"/>
    <w:rsid w:val="00B55CE0"/>
    <w:rsid w:val="00B56C23"/>
    <w:rsid w:val="00B56C2B"/>
    <w:rsid w:val="00B64670"/>
    <w:rsid w:val="00B64F77"/>
    <w:rsid w:val="00B714FB"/>
    <w:rsid w:val="00B760A0"/>
    <w:rsid w:val="00B80B68"/>
    <w:rsid w:val="00B81236"/>
    <w:rsid w:val="00B81B0E"/>
    <w:rsid w:val="00B81E05"/>
    <w:rsid w:val="00B84A94"/>
    <w:rsid w:val="00B84CC8"/>
    <w:rsid w:val="00B85B7F"/>
    <w:rsid w:val="00B86B5B"/>
    <w:rsid w:val="00B9032D"/>
    <w:rsid w:val="00B9666F"/>
    <w:rsid w:val="00B97ACF"/>
    <w:rsid w:val="00BA0629"/>
    <w:rsid w:val="00BA14E5"/>
    <w:rsid w:val="00BA71D4"/>
    <w:rsid w:val="00BB18E1"/>
    <w:rsid w:val="00BB2EFB"/>
    <w:rsid w:val="00BB335F"/>
    <w:rsid w:val="00BB7358"/>
    <w:rsid w:val="00BC02CA"/>
    <w:rsid w:val="00BC06F3"/>
    <w:rsid w:val="00BC4A85"/>
    <w:rsid w:val="00BC51EA"/>
    <w:rsid w:val="00BC6CF9"/>
    <w:rsid w:val="00BD436F"/>
    <w:rsid w:val="00BD484D"/>
    <w:rsid w:val="00BD5423"/>
    <w:rsid w:val="00BE1549"/>
    <w:rsid w:val="00BE492A"/>
    <w:rsid w:val="00BE7A56"/>
    <w:rsid w:val="00BF2D7D"/>
    <w:rsid w:val="00BF4214"/>
    <w:rsid w:val="00BF4256"/>
    <w:rsid w:val="00BF42D6"/>
    <w:rsid w:val="00C02690"/>
    <w:rsid w:val="00C04E7D"/>
    <w:rsid w:val="00C055BC"/>
    <w:rsid w:val="00C0653E"/>
    <w:rsid w:val="00C10DCD"/>
    <w:rsid w:val="00C128D7"/>
    <w:rsid w:val="00C14DA9"/>
    <w:rsid w:val="00C151B7"/>
    <w:rsid w:val="00C15C96"/>
    <w:rsid w:val="00C2097C"/>
    <w:rsid w:val="00C24907"/>
    <w:rsid w:val="00C24CEE"/>
    <w:rsid w:val="00C3069B"/>
    <w:rsid w:val="00C33C77"/>
    <w:rsid w:val="00C36772"/>
    <w:rsid w:val="00C44934"/>
    <w:rsid w:val="00C4532F"/>
    <w:rsid w:val="00C4701E"/>
    <w:rsid w:val="00C47053"/>
    <w:rsid w:val="00C47236"/>
    <w:rsid w:val="00C47EDE"/>
    <w:rsid w:val="00C5359D"/>
    <w:rsid w:val="00C5520E"/>
    <w:rsid w:val="00C62B06"/>
    <w:rsid w:val="00C66960"/>
    <w:rsid w:val="00C70068"/>
    <w:rsid w:val="00C7080A"/>
    <w:rsid w:val="00C7218C"/>
    <w:rsid w:val="00C72BC4"/>
    <w:rsid w:val="00C7487C"/>
    <w:rsid w:val="00C75633"/>
    <w:rsid w:val="00C7696A"/>
    <w:rsid w:val="00C76C7E"/>
    <w:rsid w:val="00C77F29"/>
    <w:rsid w:val="00C8236F"/>
    <w:rsid w:val="00C87D2D"/>
    <w:rsid w:val="00C92BCE"/>
    <w:rsid w:val="00C92CC2"/>
    <w:rsid w:val="00C950E0"/>
    <w:rsid w:val="00C956E7"/>
    <w:rsid w:val="00C963F8"/>
    <w:rsid w:val="00C97BD7"/>
    <w:rsid w:val="00C97F6D"/>
    <w:rsid w:val="00CA4DAA"/>
    <w:rsid w:val="00CA4E6E"/>
    <w:rsid w:val="00CA5567"/>
    <w:rsid w:val="00CA58F0"/>
    <w:rsid w:val="00CA6CFC"/>
    <w:rsid w:val="00CA763A"/>
    <w:rsid w:val="00CB1B53"/>
    <w:rsid w:val="00CB25DB"/>
    <w:rsid w:val="00CB4087"/>
    <w:rsid w:val="00CB534C"/>
    <w:rsid w:val="00CB66C4"/>
    <w:rsid w:val="00CC2F4B"/>
    <w:rsid w:val="00CC3108"/>
    <w:rsid w:val="00CC546D"/>
    <w:rsid w:val="00CC7B41"/>
    <w:rsid w:val="00CD0462"/>
    <w:rsid w:val="00CD164D"/>
    <w:rsid w:val="00CD2508"/>
    <w:rsid w:val="00CD3B8F"/>
    <w:rsid w:val="00CD54B1"/>
    <w:rsid w:val="00CE01AE"/>
    <w:rsid w:val="00CE046E"/>
    <w:rsid w:val="00CE4A60"/>
    <w:rsid w:val="00CE5D9F"/>
    <w:rsid w:val="00CF0837"/>
    <w:rsid w:val="00CF2E02"/>
    <w:rsid w:val="00CF398B"/>
    <w:rsid w:val="00CF52D0"/>
    <w:rsid w:val="00CF639E"/>
    <w:rsid w:val="00D01BE6"/>
    <w:rsid w:val="00D04D91"/>
    <w:rsid w:val="00D07A78"/>
    <w:rsid w:val="00D11304"/>
    <w:rsid w:val="00D12461"/>
    <w:rsid w:val="00D2329F"/>
    <w:rsid w:val="00D234C0"/>
    <w:rsid w:val="00D23B07"/>
    <w:rsid w:val="00D24967"/>
    <w:rsid w:val="00D24EA4"/>
    <w:rsid w:val="00D24F45"/>
    <w:rsid w:val="00D26999"/>
    <w:rsid w:val="00D27AFB"/>
    <w:rsid w:val="00D30342"/>
    <w:rsid w:val="00D34A29"/>
    <w:rsid w:val="00D351AB"/>
    <w:rsid w:val="00D576C5"/>
    <w:rsid w:val="00D61211"/>
    <w:rsid w:val="00D62426"/>
    <w:rsid w:val="00D666C5"/>
    <w:rsid w:val="00D668D2"/>
    <w:rsid w:val="00D669F9"/>
    <w:rsid w:val="00D67ABC"/>
    <w:rsid w:val="00D71263"/>
    <w:rsid w:val="00D770B4"/>
    <w:rsid w:val="00D775F8"/>
    <w:rsid w:val="00D81DD4"/>
    <w:rsid w:val="00D854A2"/>
    <w:rsid w:val="00D90413"/>
    <w:rsid w:val="00D90BD4"/>
    <w:rsid w:val="00D91512"/>
    <w:rsid w:val="00D932E8"/>
    <w:rsid w:val="00D96902"/>
    <w:rsid w:val="00DA0B85"/>
    <w:rsid w:val="00DA29D3"/>
    <w:rsid w:val="00DA3DD1"/>
    <w:rsid w:val="00DA49D3"/>
    <w:rsid w:val="00DB0138"/>
    <w:rsid w:val="00DB492E"/>
    <w:rsid w:val="00DB51E7"/>
    <w:rsid w:val="00DB55F3"/>
    <w:rsid w:val="00DC0EE1"/>
    <w:rsid w:val="00DC23E1"/>
    <w:rsid w:val="00DC5139"/>
    <w:rsid w:val="00DC74AA"/>
    <w:rsid w:val="00DD04AF"/>
    <w:rsid w:val="00DD2299"/>
    <w:rsid w:val="00DD229E"/>
    <w:rsid w:val="00DD2897"/>
    <w:rsid w:val="00DD32C3"/>
    <w:rsid w:val="00DD5DFB"/>
    <w:rsid w:val="00DE2428"/>
    <w:rsid w:val="00DF0EA5"/>
    <w:rsid w:val="00DF2745"/>
    <w:rsid w:val="00DF461E"/>
    <w:rsid w:val="00E04389"/>
    <w:rsid w:val="00E04B19"/>
    <w:rsid w:val="00E04C66"/>
    <w:rsid w:val="00E06925"/>
    <w:rsid w:val="00E1044E"/>
    <w:rsid w:val="00E11FB4"/>
    <w:rsid w:val="00E14225"/>
    <w:rsid w:val="00E15862"/>
    <w:rsid w:val="00E15F52"/>
    <w:rsid w:val="00E27BD1"/>
    <w:rsid w:val="00E40CA6"/>
    <w:rsid w:val="00E41439"/>
    <w:rsid w:val="00E447C7"/>
    <w:rsid w:val="00E53651"/>
    <w:rsid w:val="00E54076"/>
    <w:rsid w:val="00E570B7"/>
    <w:rsid w:val="00E61933"/>
    <w:rsid w:val="00E64BA5"/>
    <w:rsid w:val="00E651C4"/>
    <w:rsid w:val="00E657B6"/>
    <w:rsid w:val="00E75EC9"/>
    <w:rsid w:val="00E774E8"/>
    <w:rsid w:val="00E84882"/>
    <w:rsid w:val="00E859B5"/>
    <w:rsid w:val="00E90F48"/>
    <w:rsid w:val="00E92539"/>
    <w:rsid w:val="00EA4C7E"/>
    <w:rsid w:val="00EB00A5"/>
    <w:rsid w:val="00EB6479"/>
    <w:rsid w:val="00EC1410"/>
    <w:rsid w:val="00EC65C9"/>
    <w:rsid w:val="00EC6AA8"/>
    <w:rsid w:val="00EC73FA"/>
    <w:rsid w:val="00ED2155"/>
    <w:rsid w:val="00ED2272"/>
    <w:rsid w:val="00ED2747"/>
    <w:rsid w:val="00ED38B4"/>
    <w:rsid w:val="00ED3A92"/>
    <w:rsid w:val="00ED546B"/>
    <w:rsid w:val="00EE1357"/>
    <w:rsid w:val="00EE1876"/>
    <w:rsid w:val="00EE2DE9"/>
    <w:rsid w:val="00EE326D"/>
    <w:rsid w:val="00EE49E7"/>
    <w:rsid w:val="00EE5EDB"/>
    <w:rsid w:val="00EF7B73"/>
    <w:rsid w:val="00F00C58"/>
    <w:rsid w:val="00F02046"/>
    <w:rsid w:val="00F0431D"/>
    <w:rsid w:val="00F10E40"/>
    <w:rsid w:val="00F16480"/>
    <w:rsid w:val="00F17527"/>
    <w:rsid w:val="00F26ACC"/>
    <w:rsid w:val="00F35742"/>
    <w:rsid w:val="00F412E5"/>
    <w:rsid w:val="00F41B94"/>
    <w:rsid w:val="00F47480"/>
    <w:rsid w:val="00F531D9"/>
    <w:rsid w:val="00F56309"/>
    <w:rsid w:val="00F56530"/>
    <w:rsid w:val="00F5653B"/>
    <w:rsid w:val="00F567C3"/>
    <w:rsid w:val="00F61C7A"/>
    <w:rsid w:val="00F620B1"/>
    <w:rsid w:val="00F63C62"/>
    <w:rsid w:val="00F65336"/>
    <w:rsid w:val="00F65B27"/>
    <w:rsid w:val="00F672CC"/>
    <w:rsid w:val="00F6748A"/>
    <w:rsid w:val="00F67EC9"/>
    <w:rsid w:val="00F73F15"/>
    <w:rsid w:val="00F73F21"/>
    <w:rsid w:val="00F7619C"/>
    <w:rsid w:val="00F7675D"/>
    <w:rsid w:val="00F776C1"/>
    <w:rsid w:val="00F826C0"/>
    <w:rsid w:val="00F85BE1"/>
    <w:rsid w:val="00F87329"/>
    <w:rsid w:val="00F9110B"/>
    <w:rsid w:val="00F91F60"/>
    <w:rsid w:val="00F9245A"/>
    <w:rsid w:val="00F97676"/>
    <w:rsid w:val="00FA09E3"/>
    <w:rsid w:val="00FA10E1"/>
    <w:rsid w:val="00FA4CC2"/>
    <w:rsid w:val="00FA6257"/>
    <w:rsid w:val="00FB3D89"/>
    <w:rsid w:val="00FB53B4"/>
    <w:rsid w:val="00FB71D2"/>
    <w:rsid w:val="00FC0678"/>
    <w:rsid w:val="00FC1B40"/>
    <w:rsid w:val="00FC22AB"/>
    <w:rsid w:val="00FC5856"/>
    <w:rsid w:val="00FC6DAA"/>
    <w:rsid w:val="00FD0DAC"/>
    <w:rsid w:val="00FD2434"/>
    <w:rsid w:val="00FD41E2"/>
    <w:rsid w:val="00FD42FF"/>
    <w:rsid w:val="00FE1963"/>
    <w:rsid w:val="00FE5AC9"/>
    <w:rsid w:val="00FF03C5"/>
    <w:rsid w:val="00FF28B7"/>
    <w:rsid w:val="00FF60CA"/>
    <w:rsid w:val="00FF6639"/>
    <w:rsid w:val="00FF7A62"/>
    <w:rsid w:val="1B90D820"/>
    <w:rsid w:val="348ACE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1E27E"/>
  <w15:chartTrackingRefBased/>
  <w15:docId w15:val="{43CF35AF-941D-4BA0-9368-BA2FFE8A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404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404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404F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404F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404F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404F0"/>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404F0"/>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404F0"/>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404F0"/>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404F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404F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404F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404F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404F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404F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404F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404F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404F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404F0"/>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404F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404F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404F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404F0"/>
    <w:pPr>
      <w:spacing w:before="160"/>
      <w:jc w:val="center"/>
    </w:pPr>
    <w:rPr>
      <w:i/>
      <w:iCs/>
      <w:color w:val="404040" w:themeColor="text1" w:themeTint="BF"/>
    </w:rPr>
  </w:style>
  <w:style w:type="character" w:customStyle="1" w:styleId="TsitaatMrk">
    <w:name w:val="Tsitaat Märk"/>
    <w:basedOn w:val="Liguvaikefont"/>
    <w:link w:val="Tsitaat"/>
    <w:uiPriority w:val="29"/>
    <w:rsid w:val="005404F0"/>
    <w:rPr>
      <w:i/>
      <w:iCs/>
      <w:color w:val="404040" w:themeColor="text1" w:themeTint="BF"/>
    </w:rPr>
  </w:style>
  <w:style w:type="paragraph" w:styleId="Loendilik">
    <w:name w:val="List Paragraph"/>
    <w:basedOn w:val="Normaallaad"/>
    <w:uiPriority w:val="34"/>
    <w:qFormat/>
    <w:rsid w:val="005404F0"/>
    <w:pPr>
      <w:ind w:left="720"/>
      <w:contextualSpacing/>
    </w:pPr>
  </w:style>
  <w:style w:type="character" w:styleId="Selgeltmrgatavrhutus">
    <w:name w:val="Intense Emphasis"/>
    <w:basedOn w:val="Liguvaikefont"/>
    <w:uiPriority w:val="21"/>
    <w:qFormat/>
    <w:rsid w:val="005404F0"/>
    <w:rPr>
      <w:i/>
      <w:iCs/>
      <w:color w:val="0F4761" w:themeColor="accent1" w:themeShade="BF"/>
    </w:rPr>
  </w:style>
  <w:style w:type="paragraph" w:styleId="Selgeltmrgatavtsitaat">
    <w:name w:val="Intense Quote"/>
    <w:basedOn w:val="Normaallaad"/>
    <w:next w:val="Normaallaad"/>
    <w:link w:val="SelgeltmrgatavtsitaatMrk"/>
    <w:uiPriority w:val="30"/>
    <w:qFormat/>
    <w:rsid w:val="005404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404F0"/>
    <w:rPr>
      <w:i/>
      <w:iCs/>
      <w:color w:val="0F4761" w:themeColor="accent1" w:themeShade="BF"/>
    </w:rPr>
  </w:style>
  <w:style w:type="character" w:styleId="Selgeltmrgatavviide">
    <w:name w:val="Intense Reference"/>
    <w:basedOn w:val="Liguvaikefont"/>
    <w:uiPriority w:val="32"/>
    <w:qFormat/>
    <w:rsid w:val="005404F0"/>
    <w:rPr>
      <w:b/>
      <w:bCs/>
      <w:smallCaps/>
      <w:color w:val="0F4761" w:themeColor="accent1" w:themeShade="BF"/>
      <w:spacing w:val="5"/>
    </w:rPr>
  </w:style>
  <w:style w:type="character" w:styleId="Kommentaariviide">
    <w:name w:val="annotation reference"/>
    <w:basedOn w:val="Liguvaikefont"/>
    <w:uiPriority w:val="99"/>
    <w:semiHidden/>
    <w:unhideWhenUsed/>
    <w:rsid w:val="00212954"/>
    <w:rPr>
      <w:sz w:val="16"/>
      <w:szCs w:val="16"/>
    </w:rPr>
  </w:style>
  <w:style w:type="paragraph" w:styleId="Kommentaaritekst">
    <w:name w:val="annotation text"/>
    <w:basedOn w:val="Normaallaad"/>
    <w:link w:val="KommentaaritekstMrk"/>
    <w:uiPriority w:val="99"/>
    <w:unhideWhenUsed/>
    <w:rsid w:val="00212954"/>
    <w:rPr>
      <w:sz w:val="20"/>
      <w:szCs w:val="20"/>
    </w:rPr>
  </w:style>
  <w:style w:type="character" w:customStyle="1" w:styleId="KommentaaritekstMrk">
    <w:name w:val="Kommentaari tekst Märk"/>
    <w:basedOn w:val="Liguvaikefont"/>
    <w:link w:val="Kommentaaritekst"/>
    <w:uiPriority w:val="99"/>
    <w:rsid w:val="00212954"/>
    <w:rPr>
      <w:sz w:val="20"/>
      <w:szCs w:val="20"/>
    </w:rPr>
  </w:style>
  <w:style w:type="paragraph" w:styleId="Kommentaariteema">
    <w:name w:val="annotation subject"/>
    <w:basedOn w:val="Kommentaaritekst"/>
    <w:next w:val="Kommentaaritekst"/>
    <w:link w:val="KommentaariteemaMrk"/>
    <w:uiPriority w:val="99"/>
    <w:semiHidden/>
    <w:unhideWhenUsed/>
    <w:rsid w:val="00212954"/>
    <w:rPr>
      <w:b/>
      <w:bCs/>
    </w:rPr>
  </w:style>
  <w:style w:type="character" w:customStyle="1" w:styleId="KommentaariteemaMrk">
    <w:name w:val="Kommentaari teema Märk"/>
    <w:basedOn w:val="KommentaaritekstMrk"/>
    <w:link w:val="Kommentaariteema"/>
    <w:uiPriority w:val="99"/>
    <w:semiHidden/>
    <w:rsid w:val="00212954"/>
    <w:rPr>
      <w:b/>
      <w:bCs/>
      <w:sz w:val="20"/>
      <w:szCs w:val="20"/>
    </w:rPr>
  </w:style>
  <w:style w:type="paragraph" w:styleId="Redaktsioon">
    <w:name w:val="Revision"/>
    <w:hidden/>
    <w:uiPriority w:val="99"/>
    <w:semiHidden/>
    <w:rsid w:val="009D3293"/>
  </w:style>
  <w:style w:type="character" w:styleId="Hperlink">
    <w:name w:val="Hyperlink"/>
    <w:basedOn w:val="Liguvaikefont"/>
    <w:uiPriority w:val="99"/>
    <w:unhideWhenUsed/>
    <w:rsid w:val="00A05CDB"/>
    <w:rPr>
      <w:color w:val="467886" w:themeColor="hyperlink"/>
      <w:u w:val="single"/>
    </w:rPr>
  </w:style>
  <w:style w:type="character" w:styleId="Lahendamatamainimine">
    <w:name w:val="Unresolved Mention"/>
    <w:basedOn w:val="Liguvaikefont"/>
    <w:uiPriority w:val="99"/>
    <w:semiHidden/>
    <w:unhideWhenUsed/>
    <w:rsid w:val="00A05CDB"/>
    <w:rPr>
      <w:color w:val="605E5C"/>
      <w:shd w:val="clear" w:color="auto" w:fill="E1DFDD"/>
    </w:rPr>
  </w:style>
  <w:style w:type="paragraph" w:styleId="Pis">
    <w:name w:val="header"/>
    <w:basedOn w:val="Normaallaad"/>
    <w:link w:val="PisMrk"/>
    <w:uiPriority w:val="99"/>
    <w:unhideWhenUsed/>
    <w:rsid w:val="004878D0"/>
    <w:pPr>
      <w:tabs>
        <w:tab w:val="center" w:pos="4536"/>
        <w:tab w:val="right" w:pos="9072"/>
      </w:tabs>
    </w:pPr>
  </w:style>
  <w:style w:type="character" w:customStyle="1" w:styleId="PisMrk">
    <w:name w:val="Päis Märk"/>
    <w:basedOn w:val="Liguvaikefont"/>
    <w:link w:val="Pis"/>
    <w:uiPriority w:val="99"/>
    <w:rsid w:val="004878D0"/>
  </w:style>
  <w:style w:type="paragraph" w:styleId="Jalus">
    <w:name w:val="footer"/>
    <w:basedOn w:val="Normaallaad"/>
    <w:link w:val="JalusMrk"/>
    <w:uiPriority w:val="99"/>
    <w:unhideWhenUsed/>
    <w:rsid w:val="004878D0"/>
    <w:pPr>
      <w:tabs>
        <w:tab w:val="center" w:pos="4536"/>
        <w:tab w:val="right" w:pos="9072"/>
      </w:tabs>
    </w:pPr>
  </w:style>
  <w:style w:type="character" w:customStyle="1" w:styleId="JalusMrk">
    <w:name w:val="Jalus Märk"/>
    <w:basedOn w:val="Liguvaikefont"/>
    <w:link w:val="Jalus"/>
    <w:uiPriority w:val="99"/>
    <w:rsid w:val="00487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579984">
      <w:bodyDiv w:val="1"/>
      <w:marLeft w:val="0"/>
      <w:marRight w:val="0"/>
      <w:marTop w:val="0"/>
      <w:marBottom w:val="0"/>
      <w:divBdr>
        <w:top w:val="none" w:sz="0" w:space="0" w:color="auto"/>
        <w:left w:val="none" w:sz="0" w:space="0" w:color="auto"/>
        <w:bottom w:val="none" w:sz="0" w:space="0" w:color="auto"/>
        <w:right w:val="none" w:sz="0" w:space="0" w:color="auto"/>
      </w:divBdr>
    </w:div>
    <w:div w:id="189461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D5625-D52E-4E14-8CCA-DC55F16B83D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BD5A6276-ECB3-40CD-9B8A-5AF14C9FE8D8}">
  <ds:schemaRefs>
    <ds:schemaRef ds:uri="http://schemas.microsoft.com/sharepoint/v3/contenttype/forms"/>
  </ds:schemaRefs>
</ds:datastoreItem>
</file>

<file path=customXml/itemProps3.xml><?xml version="1.0" encoding="utf-8"?>
<ds:datastoreItem xmlns:ds="http://schemas.openxmlformats.org/officeDocument/2006/customXml" ds:itemID="{AEA3DE4D-46B9-4312-AEC9-B84E930B3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261C05-00F2-4F06-A5A8-1FECE3DC6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1191</Words>
  <Characters>6908</Characters>
  <Application>Microsoft Office Word</Application>
  <DocSecurity>0</DocSecurity>
  <Lines>57</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Aas - MKM</dc:creator>
  <cp:keywords/>
  <dc:description/>
  <cp:lastModifiedBy>Inge Mehide - JUSTDIGI</cp:lastModifiedBy>
  <cp:revision>158</cp:revision>
  <dcterms:created xsi:type="dcterms:W3CDTF">2025-09-18T07:25:00Z</dcterms:created>
  <dcterms:modified xsi:type="dcterms:W3CDTF">2025-10-20T11:48:00Z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2025-01-31T09:44:00Z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f4af58d7-8522-48ad-9d18-0df42a3bc33a</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y fmtid="{D5CDD505-2E9C-101B-9397-08002B2CF9AE}" pid="11" name="docLang">
    <vt:lpwstr>et</vt:lpwstr>
  </property>
</Properties>
</file>